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B78" w:rsidRDefault="00D97B78" w:rsidP="00643A94">
      <w:pPr>
        <w:pStyle w:val="SenderAddress"/>
        <w:rPr>
          <w:rFonts w:ascii="Arial" w:hAnsi="Arial" w:cs="Arial"/>
          <w:sz w:val="20"/>
          <w:szCs w:val="20"/>
        </w:rPr>
      </w:pPr>
    </w:p>
    <w:p w:rsidR="00D97B78" w:rsidRDefault="00AE2CC8" w:rsidP="00C95324">
      <w:pPr>
        <w:pStyle w:val="SenderAddress"/>
        <w:jc w:val="center"/>
        <w:rPr>
          <w:rFonts w:ascii="Arial" w:hAnsi="Arial" w:cs="Arial"/>
          <w:sz w:val="20"/>
          <w:szCs w:val="20"/>
        </w:rPr>
      </w:pPr>
      <w:bookmarkStart w:id="0" w:name="OLE_LINK1"/>
      <w:bookmarkStart w:id="1" w:name="OLE_LINK2"/>
      <w:r>
        <w:rPr>
          <w:rFonts w:ascii="Arial" w:hAnsi="Arial" w:cs="Arial"/>
          <w:noProof/>
          <w:sz w:val="20"/>
          <w:szCs w:val="20"/>
        </w:rPr>
        <w:drawing>
          <wp:inline distT="0" distB="0" distL="0" distR="0">
            <wp:extent cx="838200" cy="838200"/>
            <wp:effectExtent l="0" t="0" r="0" b="0"/>
            <wp:docPr id="1" name="Picture 1" descr="ac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meLogo"/>
                    <pic:cNvPicPr>
                      <a:picLocks noChangeAspect="1" noChangeArrowheads="1"/>
                    </pic:cNvPicPr>
                  </pic:nvPicPr>
                  <pic:blipFill>
                    <a:blip r:embed="rId10"/>
                    <a:srcRect/>
                    <a:stretch>
                      <a:fillRect/>
                    </a:stretch>
                  </pic:blipFill>
                  <pic:spPr bwMode="auto">
                    <a:xfrm>
                      <a:off x="0" y="0"/>
                      <a:ext cx="838200" cy="838200"/>
                    </a:xfrm>
                    <a:prstGeom prst="rect">
                      <a:avLst/>
                    </a:prstGeom>
                    <a:noFill/>
                    <a:ln w="9525">
                      <a:noFill/>
                      <a:miter lim="800000"/>
                      <a:headEnd/>
                      <a:tailEnd/>
                    </a:ln>
                  </pic:spPr>
                </pic:pic>
              </a:graphicData>
            </a:graphic>
          </wp:inline>
        </w:drawing>
      </w:r>
      <w:bookmarkEnd w:id="0"/>
      <w:bookmarkEnd w:id="1"/>
    </w:p>
    <w:p w:rsidR="00B36BAB" w:rsidRDefault="00B36BAB" w:rsidP="00D75A38">
      <w:pPr>
        <w:pStyle w:val="SenderAddress"/>
        <w:rPr>
          <w:rFonts w:ascii="Arial" w:hAnsi="Arial" w:cs="Arial"/>
          <w:sz w:val="20"/>
          <w:szCs w:val="20"/>
        </w:rPr>
      </w:pPr>
    </w:p>
    <w:p w:rsidR="0021430B" w:rsidRPr="00D97B78" w:rsidRDefault="00363932" w:rsidP="00D75A38">
      <w:pPr>
        <w:pStyle w:val="SenderAddress"/>
        <w:rPr>
          <w:rFonts w:ascii="Arial" w:hAnsi="Arial" w:cs="Arial"/>
          <w:sz w:val="20"/>
          <w:szCs w:val="20"/>
        </w:rPr>
      </w:pPr>
      <w:r w:rsidRPr="00D97B78">
        <w:rPr>
          <w:rFonts w:ascii="Arial" w:hAnsi="Arial" w:cs="Arial"/>
          <w:sz w:val="20"/>
          <w:szCs w:val="20"/>
        </w:rPr>
        <w:t>John Smith</w:t>
      </w:r>
    </w:p>
    <w:p w:rsidR="00363932" w:rsidRPr="00D97B78" w:rsidRDefault="00363932" w:rsidP="00D75A38">
      <w:pPr>
        <w:pStyle w:val="SenderAddress"/>
        <w:rPr>
          <w:rFonts w:ascii="Arial" w:hAnsi="Arial" w:cs="Arial"/>
          <w:sz w:val="20"/>
          <w:szCs w:val="20"/>
        </w:rPr>
      </w:pPr>
      <w:r w:rsidRPr="00D97B78">
        <w:rPr>
          <w:rFonts w:ascii="Arial" w:hAnsi="Arial" w:cs="Arial"/>
          <w:sz w:val="20"/>
          <w:szCs w:val="20"/>
        </w:rPr>
        <w:t>ACME Corporation</w:t>
      </w:r>
    </w:p>
    <w:p w:rsidR="00FD5F91" w:rsidRPr="00D97B78" w:rsidRDefault="00363932" w:rsidP="00D75A38">
      <w:pPr>
        <w:pStyle w:val="SenderAddress"/>
        <w:rPr>
          <w:rFonts w:ascii="Arial" w:hAnsi="Arial" w:cs="Arial"/>
          <w:sz w:val="20"/>
          <w:szCs w:val="20"/>
        </w:rPr>
      </w:pPr>
      <w:r w:rsidRPr="00D97B78">
        <w:rPr>
          <w:rFonts w:ascii="Arial" w:hAnsi="Arial" w:cs="Arial"/>
          <w:sz w:val="20"/>
          <w:szCs w:val="20"/>
        </w:rPr>
        <w:t>123 Corporate Lane</w:t>
      </w:r>
    </w:p>
    <w:p w:rsidR="00FD5F91" w:rsidRPr="00D97B78" w:rsidRDefault="00363932" w:rsidP="00D75A38">
      <w:pPr>
        <w:pStyle w:val="SenderAddress"/>
        <w:rPr>
          <w:rFonts w:ascii="Arial" w:hAnsi="Arial" w:cs="Arial"/>
          <w:sz w:val="20"/>
          <w:szCs w:val="20"/>
        </w:rPr>
      </w:pPr>
      <w:r w:rsidRPr="00D97B78">
        <w:rPr>
          <w:rFonts w:ascii="Arial" w:hAnsi="Arial" w:cs="Arial"/>
          <w:sz w:val="20"/>
          <w:szCs w:val="20"/>
        </w:rPr>
        <w:t>Milford, CT 06461</w:t>
      </w:r>
    </w:p>
    <w:p w:rsidR="00D97B78" w:rsidRDefault="00D97B78" w:rsidP="00D75A38">
      <w:pPr>
        <w:pStyle w:val="RecipientAddress"/>
        <w:rPr>
          <w:rFonts w:ascii="Arial" w:hAnsi="Arial" w:cs="Arial"/>
          <w:sz w:val="20"/>
          <w:szCs w:val="20"/>
        </w:rPr>
      </w:pPr>
      <w:r>
        <w:rPr>
          <w:rFonts w:ascii="Arial" w:hAnsi="Arial" w:cs="Arial"/>
          <w:sz w:val="20"/>
          <w:szCs w:val="20"/>
        </w:rPr>
        <w:t>March 2, 2007</w:t>
      </w:r>
    </w:p>
    <w:p w:rsidR="00D97B78" w:rsidRDefault="00D97B78" w:rsidP="00D75A38">
      <w:pPr>
        <w:pStyle w:val="RecipientAddress"/>
        <w:rPr>
          <w:rFonts w:ascii="Arial" w:hAnsi="Arial" w:cs="Arial"/>
          <w:sz w:val="20"/>
          <w:szCs w:val="20"/>
        </w:rPr>
      </w:pPr>
    </w:p>
    <w:p w:rsidR="00FD5F91" w:rsidRPr="00D97B78" w:rsidRDefault="00363932" w:rsidP="00D75A38">
      <w:pPr>
        <w:pStyle w:val="RecipientAddress"/>
        <w:rPr>
          <w:rFonts w:ascii="Arial" w:hAnsi="Arial" w:cs="Arial"/>
          <w:sz w:val="20"/>
          <w:szCs w:val="20"/>
        </w:rPr>
      </w:pPr>
      <w:r w:rsidRPr="00D97B78">
        <w:rPr>
          <w:rFonts w:ascii="Arial" w:hAnsi="Arial" w:cs="Arial"/>
          <w:sz w:val="20"/>
          <w:szCs w:val="20"/>
        </w:rPr>
        <w:t>Charles Jones</w:t>
      </w:r>
    </w:p>
    <w:p w:rsidR="00FD5F91" w:rsidRPr="00D97B78" w:rsidRDefault="00363932" w:rsidP="00D75A38">
      <w:pPr>
        <w:pStyle w:val="RecipientAddress"/>
        <w:rPr>
          <w:rFonts w:ascii="Arial" w:hAnsi="Arial" w:cs="Arial"/>
          <w:sz w:val="20"/>
          <w:szCs w:val="20"/>
        </w:rPr>
      </w:pPr>
      <w:r w:rsidRPr="00D97B78">
        <w:rPr>
          <w:rFonts w:ascii="Arial" w:hAnsi="Arial" w:cs="Arial"/>
          <w:sz w:val="20"/>
          <w:szCs w:val="20"/>
        </w:rPr>
        <w:t>CFO</w:t>
      </w:r>
    </w:p>
    <w:p w:rsidR="009A462A" w:rsidRPr="00D97B78" w:rsidRDefault="00A54F0A" w:rsidP="00D75A38">
      <w:pPr>
        <w:pStyle w:val="RecipientAddress"/>
        <w:rPr>
          <w:rFonts w:ascii="Arial" w:hAnsi="Arial" w:cs="Arial"/>
          <w:sz w:val="20"/>
          <w:szCs w:val="20"/>
        </w:rPr>
      </w:pPr>
      <w:r w:rsidRPr="00D97B78">
        <w:rPr>
          <w:rFonts w:ascii="Arial" w:hAnsi="Arial" w:cs="Arial"/>
          <w:sz w:val="20"/>
          <w:szCs w:val="20"/>
        </w:rPr>
        <w:t>Fictiona, Inc.</w:t>
      </w:r>
    </w:p>
    <w:p w:rsidR="00FD5F91" w:rsidRPr="00D97B78" w:rsidRDefault="00A54F0A" w:rsidP="00D75A38">
      <w:pPr>
        <w:pStyle w:val="RecipientAddress"/>
        <w:rPr>
          <w:rFonts w:ascii="Arial" w:hAnsi="Arial" w:cs="Arial"/>
          <w:sz w:val="20"/>
          <w:szCs w:val="20"/>
        </w:rPr>
      </w:pPr>
      <w:r w:rsidRPr="00D97B78">
        <w:rPr>
          <w:rFonts w:ascii="Arial" w:hAnsi="Arial" w:cs="Arial"/>
          <w:sz w:val="20"/>
          <w:szCs w:val="20"/>
        </w:rPr>
        <w:t>456 Executive Drive</w:t>
      </w:r>
    </w:p>
    <w:p w:rsidR="00FD5F91" w:rsidRDefault="00A54F0A" w:rsidP="00D75A38">
      <w:pPr>
        <w:pStyle w:val="RecipientAddress"/>
        <w:rPr>
          <w:rFonts w:ascii="Arial" w:hAnsi="Arial" w:cs="Arial"/>
          <w:sz w:val="20"/>
          <w:szCs w:val="20"/>
        </w:rPr>
      </w:pPr>
      <w:r w:rsidRPr="00D97B78">
        <w:rPr>
          <w:rFonts w:ascii="Arial" w:hAnsi="Arial" w:cs="Arial"/>
          <w:sz w:val="20"/>
          <w:szCs w:val="20"/>
        </w:rPr>
        <w:t>Anywhere, CT 06777</w:t>
      </w:r>
    </w:p>
    <w:p w:rsidR="00D75A38" w:rsidRPr="00D97B78" w:rsidRDefault="00D75A38" w:rsidP="00D75A38">
      <w:pPr>
        <w:pStyle w:val="RecipientAddress"/>
        <w:rPr>
          <w:rFonts w:ascii="Arial" w:hAnsi="Arial" w:cs="Arial"/>
          <w:sz w:val="20"/>
          <w:szCs w:val="20"/>
        </w:rPr>
      </w:pPr>
    </w:p>
    <w:p w:rsidR="00D12537" w:rsidRDefault="00D27A70" w:rsidP="00D12537">
      <w:pPr>
        <w:pStyle w:val="Salutation"/>
        <w:spacing w:before="0" w:after="0"/>
        <w:rPr>
          <w:rFonts w:ascii="Arial" w:hAnsi="Arial" w:cs="Arial"/>
          <w:sz w:val="20"/>
          <w:szCs w:val="20"/>
        </w:rPr>
      </w:pPr>
      <w:r w:rsidRPr="000B2FB6">
        <w:rPr>
          <w:rFonts w:ascii="Arial" w:hAnsi="Arial" w:cs="Arial"/>
          <w:i/>
          <w:sz w:val="20"/>
          <w:szCs w:val="20"/>
        </w:rPr>
        <w:t>Dear</w:t>
      </w:r>
      <w:r w:rsidR="00363932" w:rsidRPr="000B2FB6">
        <w:rPr>
          <w:rFonts w:ascii="Arial" w:hAnsi="Arial" w:cs="Arial"/>
          <w:i/>
          <w:sz w:val="20"/>
          <w:szCs w:val="20"/>
        </w:rPr>
        <w:t xml:space="preserve"> Charles Jones</w:t>
      </w:r>
      <w:r w:rsidRPr="00D97B78">
        <w:rPr>
          <w:rFonts w:ascii="Arial" w:hAnsi="Arial" w:cs="Arial"/>
          <w:sz w:val="20"/>
          <w:szCs w:val="20"/>
        </w:rPr>
        <w:t>:</w:t>
      </w:r>
    </w:p>
    <w:p w:rsidR="00B36BAB" w:rsidRPr="00B36BAB" w:rsidRDefault="00B36BAB" w:rsidP="00B36BAB"/>
    <w:p w:rsidR="002754E1" w:rsidRPr="00D97B78" w:rsidRDefault="002754E1" w:rsidP="00D75A38">
      <w:pPr>
        <w:pStyle w:val="BodyText"/>
        <w:spacing w:after="0"/>
        <w:rPr>
          <w:rFonts w:ascii="Arial" w:hAnsi="Arial" w:cs="Arial"/>
          <w:sz w:val="20"/>
          <w:szCs w:val="20"/>
        </w:rPr>
      </w:pPr>
      <w:r w:rsidRPr="00D97B78">
        <w:rPr>
          <w:rFonts w:ascii="Arial" w:hAnsi="Arial" w:cs="Arial"/>
          <w:sz w:val="20"/>
          <w:szCs w:val="20"/>
        </w:rPr>
        <w:t xml:space="preserve">As a long-time admirer of the outstanding work </w:t>
      </w:r>
      <w:r w:rsidR="00EC3CB5" w:rsidRPr="00D97B78">
        <w:rPr>
          <w:rFonts w:ascii="Arial" w:hAnsi="Arial" w:cs="Arial"/>
          <w:sz w:val="20"/>
          <w:szCs w:val="20"/>
        </w:rPr>
        <w:t xml:space="preserve">that </w:t>
      </w:r>
      <w:r w:rsidRPr="00D97B78">
        <w:rPr>
          <w:rFonts w:ascii="Arial" w:hAnsi="Arial" w:cs="Arial"/>
          <w:sz w:val="20"/>
          <w:szCs w:val="20"/>
        </w:rPr>
        <w:t xml:space="preserve">your organization has done in the </w:t>
      </w:r>
      <w:r w:rsidR="00363932" w:rsidRPr="00D97B78">
        <w:rPr>
          <w:rFonts w:ascii="Arial" w:hAnsi="Arial" w:cs="Arial"/>
          <w:sz w:val="20"/>
          <w:szCs w:val="20"/>
        </w:rPr>
        <w:t>market</w:t>
      </w:r>
      <w:r w:rsidRPr="00D97B78">
        <w:rPr>
          <w:rFonts w:ascii="Arial" w:hAnsi="Arial" w:cs="Arial"/>
          <w:sz w:val="20"/>
          <w:szCs w:val="20"/>
        </w:rPr>
        <w:t>, I particularly enjoyed having the opportunity to see how you</w:t>
      </w:r>
      <w:r w:rsidR="00363932" w:rsidRPr="00D97B78">
        <w:rPr>
          <w:rFonts w:ascii="Arial" w:hAnsi="Arial" w:cs="Arial"/>
          <w:sz w:val="20"/>
          <w:szCs w:val="20"/>
        </w:rPr>
        <w:t>r company</w:t>
      </w:r>
      <w:r w:rsidRPr="00D97B78">
        <w:rPr>
          <w:rFonts w:ascii="Arial" w:hAnsi="Arial" w:cs="Arial"/>
          <w:sz w:val="20"/>
          <w:szCs w:val="20"/>
        </w:rPr>
        <w:t xml:space="preserve"> function</w:t>
      </w:r>
      <w:r w:rsidR="00363932" w:rsidRPr="00D97B78">
        <w:rPr>
          <w:rFonts w:ascii="Arial" w:hAnsi="Arial" w:cs="Arial"/>
          <w:sz w:val="20"/>
          <w:szCs w:val="20"/>
        </w:rPr>
        <w:t>s</w:t>
      </w:r>
      <w:r w:rsidRPr="00D97B78">
        <w:rPr>
          <w:rFonts w:ascii="Arial" w:hAnsi="Arial" w:cs="Arial"/>
          <w:sz w:val="20"/>
          <w:szCs w:val="20"/>
        </w:rPr>
        <w:t xml:space="preserve"> from the inside. As you indicated during our meeting, </w:t>
      </w:r>
      <w:r w:rsidR="00363932" w:rsidRPr="00D97B78">
        <w:rPr>
          <w:rFonts w:ascii="Arial" w:hAnsi="Arial" w:cs="Arial"/>
          <w:sz w:val="20"/>
          <w:szCs w:val="20"/>
        </w:rPr>
        <w:t>y</w:t>
      </w:r>
      <w:r w:rsidRPr="00D97B78">
        <w:rPr>
          <w:rFonts w:ascii="Arial" w:hAnsi="Arial" w:cs="Arial"/>
          <w:sz w:val="20"/>
          <w:szCs w:val="20"/>
        </w:rPr>
        <w:t xml:space="preserve">our </w:t>
      </w:r>
      <w:r w:rsidR="00297F93" w:rsidRPr="00D97B78">
        <w:rPr>
          <w:rFonts w:ascii="Arial" w:hAnsi="Arial" w:cs="Arial"/>
          <w:sz w:val="20"/>
          <w:szCs w:val="20"/>
        </w:rPr>
        <w:t>organization</w:t>
      </w:r>
      <w:r w:rsidRPr="00D97B78">
        <w:rPr>
          <w:rFonts w:ascii="Arial" w:hAnsi="Arial" w:cs="Arial"/>
          <w:sz w:val="20"/>
          <w:szCs w:val="20"/>
        </w:rPr>
        <w:t xml:space="preserve"> has grown to a point where it needs to dramatically enhance its accounting function so</w:t>
      </w:r>
      <w:r w:rsidR="00EC3CB5" w:rsidRPr="00D97B78">
        <w:rPr>
          <w:rFonts w:ascii="Arial" w:hAnsi="Arial" w:cs="Arial"/>
          <w:sz w:val="20"/>
          <w:szCs w:val="20"/>
        </w:rPr>
        <w:t xml:space="preserve"> that </w:t>
      </w:r>
      <w:r w:rsidRPr="00D97B78">
        <w:rPr>
          <w:rFonts w:ascii="Arial" w:hAnsi="Arial" w:cs="Arial"/>
          <w:sz w:val="20"/>
          <w:szCs w:val="20"/>
        </w:rPr>
        <w:t xml:space="preserve">it can continue to </w:t>
      </w:r>
      <w:r w:rsidR="00297F93" w:rsidRPr="00D97B78">
        <w:rPr>
          <w:rFonts w:ascii="Arial" w:hAnsi="Arial" w:cs="Arial"/>
          <w:sz w:val="20"/>
          <w:szCs w:val="20"/>
        </w:rPr>
        <w:t>function</w:t>
      </w:r>
      <w:r w:rsidRPr="00D97B78">
        <w:rPr>
          <w:rFonts w:ascii="Arial" w:hAnsi="Arial" w:cs="Arial"/>
          <w:sz w:val="20"/>
          <w:szCs w:val="20"/>
        </w:rPr>
        <w:t xml:space="preserve"> effectively.</w:t>
      </w:r>
    </w:p>
    <w:p w:rsidR="002754E1" w:rsidRDefault="002754E1" w:rsidP="00D75A38">
      <w:pPr>
        <w:pStyle w:val="BodyText"/>
        <w:spacing w:after="0"/>
        <w:rPr>
          <w:rFonts w:ascii="Arial" w:hAnsi="Arial" w:cs="Arial"/>
          <w:sz w:val="20"/>
          <w:szCs w:val="20"/>
        </w:rPr>
      </w:pPr>
      <w:r w:rsidRPr="00D97B78">
        <w:rPr>
          <w:rFonts w:ascii="Arial" w:hAnsi="Arial" w:cs="Arial"/>
          <w:sz w:val="20"/>
          <w:szCs w:val="20"/>
        </w:rPr>
        <w:t>This correspondence outlines the complete scope of work you requested, including objectives, procedures, identification of responsibilities, and estimated fees.</w:t>
      </w:r>
    </w:p>
    <w:p w:rsidR="00D75A38" w:rsidRPr="00D97B78" w:rsidRDefault="00D75A38" w:rsidP="00D75A38">
      <w:pPr>
        <w:pStyle w:val="BodyText"/>
        <w:spacing w:after="0"/>
        <w:rPr>
          <w:rFonts w:ascii="Arial" w:hAnsi="Arial" w:cs="Arial"/>
          <w:sz w:val="20"/>
          <w:szCs w:val="20"/>
        </w:rPr>
      </w:pPr>
    </w:p>
    <w:p w:rsidR="002754E1" w:rsidRPr="00D85C51" w:rsidRDefault="002754E1" w:rsidP="00D75A38">
      <w:pPr>
        <w:pStyle w:val="BodyText"/>
        <w:spacing w:after="0"/>
        <w:outlineLvl w:val="0"/>
        <w:rPr>
          <w:rFonts w:ascii="Arial" w:hAnsi="Arial" w:cs="Arial"/>
          <w:b/>
          <w:color w:val="548DD4"/>
          <w:sz w:val="20"/>
          <w:szCs w:val="20"/>
        </w:rPr>
      </w:pPr>
      <w:r w:rsidRPr="00D85C51">
        <w:rPr>
          <w:rFonts w:ascii="Arial" w:hAnsi="Arial" w:cs="Arial"/>
          <w:b/>
          <w:color w:val="548DD4"/>
          <w:sz w:val="20"/>
          <w:szCs w:val="20"/>
        </w:rPr>
        <w:t>OBJECTIVE</w:t>
      </w:r>
    </w:p>
    <w:p w:rsidR="002754E1" w:rsidRDefault="002754E1" w:rsidP="00D75A38">
      <w:pPr>
        <w:pStyle w:val="BodyText"/>
        <w:spacing w:after="0"/>
        <w:rPr>
          <w:rFonts w:ascii="Arial" w:hAnsi="Arial" w:cs="Arial"/>
          <w:sz w:val="20"/>
          <w:szCs w:val="20"/>
        </w:rPr>
      </w:pPr>
      <w:r w:rsidRPr="00D97B78">
        <w:rPr>
          <w:rFonts w:ascii="Arial" w:hAnsi="Arial" w:cs="Arial"/>
          <w:sz w:val="20"/>
          <w:szCs w:val="20"/>
        </w:rPr>
        <w:t>Implement the Model 60 accounting system on the network. Install the Model 60 software, including implementation and setup, training, conversion assistance, and post-conversion support of the library master, general ledger, accounts payable</w:t>
      </w:r>
      <w:r w:rsidR="00BD4B80" w:rsidRPr="00D97B78">
        <w:rPr>
          <w:rFonts w:ascii="Arial" w:hAnsi="Arial" w:cs="Arial"/>
          <w:sz w:val="20"/>
          <w:szCs w:val="20"/>
        </w:rPr>
        <w:t>,</w:t>
      </w:r>
      <w:r w:rsidRPr="00D97B78">
        <w:rPr>
          <w:rFonts w:ascii="Arial" w:hAnsi="Arial" w:cs="Arial"/>
          <w:sz w:val="20"/>
          <w:szCs w:val="20"/>
        </w:rPr>
        <w:t xml:space="preserve"> and import master modules. Provide professional assistance related to this new system and coordinate the bridge to and from the </w:t>
      </w:r>
      <w:r w:rsidR="00297F93" w:rsidRPr="00D97B78">
        <w:rPr>
          <w:rFonts w:ascii="Arial" w:hAnsi="Arial" w:cs="Arial"/>
          <w:sz w:val="20"/>
          <w:szCs w:val="20"/>
        </w:rPr>
        <w:t>Wile</w:t>
      </w:r>
      <w:r w:rsidRPr="00D97B78">
        <w:rPr>
          <w:rFonts w:ascii="Arial" w:hAnsi="Arial" w:cs="Arial"/>
          <w:sz w:val="20"/>
          <w:szCs w:val="20"/>
        </w:rPr>
        <w:t xml:space="preserve"> Research and </w:t>
      </w:r>
      <w:r w:rsidR="00297F93" w:rsidRPr="00D97B78">
        <w:rPr>
          <w:rFonts w:ascii="Arial" w:hAnsi="Arial" w:cs="Arial"/>
          <w:sz w:val="20"/>
          <w:szCs w:val="20"/>
        </w:rPr>
        <w:t>Coyot</w:t>
      </w:r>
      <w:r w:rsidRPr="00D97B78">
        <w:rPr>
          <w:rFonts w:ascii="Arial" w:hAnsi="Arial" w:cs="Arial"/>
          <w:sz w:val="20"/>
          <w:szCs w:val="20"/>
        </w:rPr>
        <w:t xml:space="preserve">, Ltd. software. Success of this project is dependent not </w:t>
      </w:r>
      <w:r w:rsidR="00EC3CB5" w:rsidRPr="00D97B78">
        <w:rPr>
          <w:rFonts w:ascii="Arial" w:hAnsi="Arial" w:cs="Arial"/>
          <w:sz w:val="20"/>
          <w:szCs w:val="20"/>
        </w:rPr>
        <w:t xml:space="preserve">only </w:t>
      </w:r>
      <w:r w:rsidRPr="00D97B78">
        <w:rPr>
          <w:rFonts w:ascii="Arial" w:hAnsi="Arial" w:cs="Arial"/>
          <w:sz w:val="20"/>
          <w:szCs w:val="20"/>
        </w:rPr>
        <w:t>on the software, but also on your personnel's skill, effort</w:t>
      </w:r>
      <w:r w:rsidR="00EC3CB5" w:rsidRPr="00D97B78">
        <w:rPr>
          <w:rFonts w:ascii="Arial" w:hAnsi="Arial" w:cs="Arial"/>
          <w:sz w:val="20"/>
          <w:szCs w:val="20"/>
        </w:rPr>
        <w:t>,</w:t>
      </w:r>
      <w:r w:rsidRPr="00D97B78">
        <w:rPr>
          <w:rFonts w:ascii="Arial" w:hAnsi="Arial" w:cs="Arial"/>
          <w:sz w:val="20"/>
          <w:szCs w:val="20"/>
        </w:rPr>
        <w:t xml:space="preserve"> and willingness to work as a </w:t>
      </w:r>
      <w:r w:rsidR="005B2E96">
        <w:rPr>
          <w:rFonts w:ascii="Arial" w:hAnsi="Arial" w:cs="Arial"/>
          <w:sz w:val="20"/>
          <w:szCs w:val="20"/>
        </w:rPr>
        <w:t xml:space="preserve">cohesive </w:t>
      </w:r>
      <w:r w:rsidRPr="00D97B78">
        <w:rPr>
          <w:rFonts w:ascii="Arial" w:hAnsi="Arial" w:cs="Arial"/>
          <w:sz w:val="20"/>
          <w:szCs w:val="20"/>
        </w:rPr>
        <w:t>team.</w:t>
      </w:r>
    </w:p>
    <w:p w:rsidR="00D75A38" w:rsidRPr="00D97B78" w:rsidRDefault="00D75A38" w:rsidP="00D75A38">
      <w:pPr>
        <w:pStyle w:val="BodyText"/>
        <w:spacing w:after="0"/>
        <w:rPr>
          <w:rFonts w:ascii="Arial" w:hAnsi="Arial" w:cs="Arial"/>
          <w:sz w:val="20"/>
          <w:szCs w:val="20"/>
        </w:rPr>
      </w:pPr>
    </w:p>
    <w:p w:rsidR="002754E1" w:rsidRPr="00D85C51" w:rsidRDefault="002754E1" w:rsidP="00D75A38">
      <w:pPr>
        <w:pStyle w:val="BodyText"/>
        <w:spacing w:after="0"/>
        <w:outlineLvl w:val="0"/>
        <w:rPr>
          <w:rFonts w:ascii="Arial" w:hAnsi="Arial" w:cs="Arial"/>
          <w:b/>
          <w:color w:val="548DD4"/>
          <w:sz w:val="20"/>
          <w:szCs w:val="20"/>
        </w:rPr>
      </w:pPr>
      <w:r w:rsidRPr="00D85C51">
        <w:rPr>
          <w:rFonts w:ascii="Arial" w:hAnsi="Arial" w:cs="Arial"/>
          <w:b/>
          <w:color w:val="548DD4"/>
          <w:sz w:val="20"/>
          <w:szCs w:val="20"/>
        </w:rPr>
        <w:t>SCOPE OF SERVICES</w:t>
      </w:r>
    </w:p>
    <w:p w:rsidR="002754E1" w:rsidRPr="000B2FB6" w:rsidRDefault="002754E1" w:rsidP="00D75A38">
      <w:pPr>
        <w:pStyle w:val="BodyTextNumbered"/>
        <w:spacing w:after="0"/>
        <w:rPr>
          <w:rFonts w:ascii="Arial" w:hAnsi="Arial" w:cs="Arial"/>
          <w:b/>
          <w:sz w:val="20"/>
          <w:szCs w:val="20"/>
        </w:rPr>
      </w:pPr>
      <w:r w:rsidRPr="000B2FB6">
        <w:rPr>
          <w:rFonts w:ascii="Arial" w:hAnsi="Arial" w:cs="Arial"/>
          <w:b/>
          <w:sz w:val="20"/>
          <w:szCs w:val="20"/>
        </w:rPr>
        <w:t>Procedures</w:t>
      </w:r>
    </w:p>
    <w:p w:rsidR="002754E1" w:rsidRPr="00D97B78" w:rsidRDefault="002754E1" w:rsidP="00B36BAB">
      <w:pPr>
        <w:pStyle w:val="BodyTextNumberedlevel2"/>
        <w:spacing w:before="120" w:after="120"/>
        <w:rPr>
          <w:rFonts w:ascii="Arial" w:hAnsi="Arial" w:cs="Arial"/>
          <w:sz w:val="20"/>
          <w:szCs w:val="20"/>
        </w:rPr>
      </w:pPr>
      <w:r w:rsidRPr="00D97B78">
        <w:rPr>
          <w:rFonts w:ascii="Arial" w:hAnsi="Arial" w:cs="Arial"/>
          <w:sz w:val="20"/>
          <w:szCs w:val="20"/>
        </w:rPr>
        <w:t>Assist in planning implementation of the Model 60 accounting system.</w:t>
      </w:r>
    </w:p>
    <w:p w:rsidR="002754E1" w:rsidRPr="00D97B78" w:rsidRDefault="002754E1" w:rsidP="00B36BAB">
      <w:pPr>
        <w:pStyle w:val="BodyTextNumberedlevel2"/>
        <w:spacing w:before="120" w:after="120"/>
        <w:rPr>
          <w:rFonts w:ascii="Arial" w:hAnsi="Arial" w:cs="Arial"/>
          <w:sz w:val="20"/>
          <w:szCs w:val="20"/>
        </w:rPr>
      </w:pPr>
      <w:r w:rsidRPr="00D97B78">
        <w:rPr>
          <w:rFonts w:ascii="Arial" w:hAnsi="Arial" w:cs="Arial"/>
          <w:sz w:val="20"/>
          <w:szCs w:val="20"/>
        </w:rPr>
        <w:t>Recommend steps required to successfully install the new system and assist in assembling setup information and accounting data used in the implementation process.</w:t>
      </w:r>
    </w:p>
    <w:p w:rsidR="002754E1" w:rsidRPr="00D97B78" w:rsidRDefault="002754E1" w:rsidP="00B36BAB">
      <w:pPr>
        <w:pStyle w:val="BodyTextNumberedlevel2"/>
        <w:spacing w:before="120" w:after="120"/>
        <w:rPr>
          <w:rFonts w:ascii="Arial" w:hAnsi="Arial" w:cs="Arial"/>
          <w:sz w:val="20"/>
          <w:szCs w:val="20"/>
        </w:rPr>
      </w:pPr>
      <w:r w:rsidRPr="00D97B78">
        <w:rPr>
          <w:rFonts w:ascii="Arial" w:hAnsi="Arial" w:cs="Arial"/>
          <w:sz w:val="20"/>
          <w:szCs w:val="20"/>
        </w:rPr>
        <w:t xml:space="preserve">Establish specifications for the bridge from the </w:t>
      </w:r>
      <w:r w:rsidR="00297F93" w:rsidRPr="00D97B78">
        <w:rPr>
          <w:rFonts w:ascii="Arial" w:hAnsi="Arial" w:cs="Arial"/>
          <w:sz w:val="20"/>
          <w:szCs w:val="20"/>
        </w:rPr>
        <w:t xml:space="preserve">Wile </w:t>
      </w:r>
      <w:r w:rsidRPr="00D97B78">
        <w:rPr>
          <w:rFonts w:ascii="Arial" w:hAnsi="Arial" w:cs="Arial"/>
          <w:sz w:val="20"/>
          <w:szCs w:val="20"/>
        </w:rPr>
        <w:t xml:space="preserve">Research software to capture cash receipt information. (Note:  </w:t>
      </w:r>
      <w:r w:rsidR="00297F93" w:rsidRPr="00D97B78">
        <w:rPr>
          <w:rFonts w:ascii="Arial" w:hAnsi="Arial" w:cs="Arial"/>
          <w:sz w:val="20"/>
          <w:szCs w:val="20"/>
        </w:rPr>
        <w:t xml:space="preserve">Wile </w:t>
      </w:r>
      <w:r w:rsidRPr="00D97B78">
        <w:rPr>
          <w:rFonts w:ascii="Arial" w:hAnsi="Arial" w:cs="Arial"/>
          <w:sz w:val="20"/>
          <w:szCs w:val="20"/>
        </w:rPr>
        <w:t xml:space="preserve">Research software has a "general ledger distribution" file that contains information that can be bridged in detail or summary format. The interface (export file) will be written by </w:t>
      </w:r>
      <w:r w:rsidR="00297F93" w:rsidRPr="00D97B78">
        <w:rPr>
          <w:rFonts w:ascii="Arial" w:hAnsi="Arial" w:cs="Arial"/>
          <w:sz w:val="20"/>
          <w:szCs w:val="20"/>
        </w:rPr>
        <w:t xml:space="preserve">Wile </w:t>
      </w:r>
      <w:r w:rsidRPr="00D97B78">
        <w:rPr>
          <w:rFonts w:ascii="Arial" w:hAnsi="Arial" w:cs="Arial"/>
          <w:sz w:val="20"/>
          <w:szCs w:val="20"/>
        </w:rPr>
        <w:t>Research staff.)</w:t>
      </w:r>
    </w:p>
    <w:p w:rsidR="00297F93" w:rsidRPr="00D97B78" w:rsidRDefault="002754E1" w:rsidP="00B36BAB">
      <w:pPr>
        <w:pStyle w:val="BodyTextNumberedlevel2"/>
        <w:spacing w:before="120" w:after="120"/>
        <w:rPr>
          <w:rFonts w:ascii="Arial" w:hAnsi="Arial" w:cs="Arial"/>
          <w:sz w:val="20"/>
          <w:szCs w:val="20"/>
        </w:rPr>
      </w:pPr>
      <w:r w:rsidRPr="00D97B78">
        <w:rPr>
          <w:rFonts w:ascii="Arial" w:hAnsi="Arial" w:cs="Arial"/>
          <w:sz w:val="20"/>
          <w:szCs w:val="20"/>
        </w:rPr>
        <w:t xml:space="preserve">Establish specifications for the bridge from the </w:t>
      </w:r>
      <w:r w:rsidR="00297F93" w:rsidRPr="00D97B78">
        <w:rPr>
          <w:rFonts w:ascii="Arial" w:hAnsi="Arial" w:cs="Arial"/>
          <w:sz w:val="20"/>
          <w:szCs w:val="20"/>
        </w:rPr>
        <w:t>Coyot</w:t>
      </w:r>
      <w:r w:rsidRPr="00D97B78">
        <w:rPr>
          <w:rFonts w:ascii="Arial" w:hAnsi="Arial" w:cs="Arial"/>
          <w:sz w:val="20"/>
          <w:szCs w:val="20"/>
        </w:rPr>
        <w:t xml:space="preserve">, Ltd. software to bridge payment schedules for </w:t>
      </w:r>
      <w:r w:rsidR="009D6180" w:rsidRPr="00D97B78">
        <w:rPr>
          <w:rFonts w:ascii="Arial" w:hAnsi="Arial" w:cs="Arial"/>
          <w:sz w:val="20"/>
          <w:szCs w:val="20"/>
        </w:rPr>
        <w:t>g</w:t>
      </w:r>
      <w:r w:rsidRPr="00D97B78">
        <w:rPr>
          <w:rFonts w:ascii="Arial" w:hAnsi="Arial" w:cs="Arial"/>
          <w:sz w:val="20"/>
          <w:szCs w:val="20"/>
        </w:rPr>
        <w:t>rants issued.</w:t>
      </w:r>
    </w:p>
    <w:p w:rsidR="002754E1" w:rsidRPr="00D97B78" w:rsidRDefault="00297F93" w:rsidP="00B36BAB">
      <w:pPr>
        <w:pStyle w:val="BodyTextNumberedlevel2"/>
        <w:spacing w:before="120" w:after="120"/>
        <w:rPr>
          <w:rFonts w:ascii="Arial" w:hAnsi="Arial" w:cs="Arial"/>
          <w:sz w:val="20"/>
          <w:szCs w:val="20"/>
        </w:rPr>
      </w:pPr>
      <w:r w:rsidRPr="00D97B78">
        <w:rPr>
          <w:rFonts w:ascii="Arial" w:hAnsi="Arial" w:cs="Arial"/>
          <w:sz w:val="20"/>
          <w:szCs w:val="20"/>
        </w:rPr>
        <w:t xml:space="preserve"> </w:t>
      </w:r>
      <w:r w:rsidR="002754E1" w:rsidRPr="00D97B78">
        <w:rPr>
          <w:rFonts w:ascii="Arial" w:hAnsi="Arial" w:cs="Arial"/>
          <w:sz w:val="20"/>
          <w:szCs w:val="20"/>
        </w:rPr>
        <w:t>Write the bridge to receive (import) the information into the Model 60 software.</w:t>
      </w:r>
    </w:p>
    <w:p w:rsidR="00297F93" w:rsidRPr="00D97B78" w:rsidRDefault="00297F93" w:rsidP="00D75A38">
      <w:pPr>
        <w:pStyle w:val="BodyTextNumberedlevel2"/>
        <w:numPr>
          <w:ilvl w:val="0"/>
          <w:numId w:val="0"/>
        </w:numPr>
        <w:spacing w:after="0"/>
        <w:ind w:left="720"/>
        <w:rPr>
          <w:rFonts w:ascii="Arial" w:hAnsi="Arial" w:cs="Arial"/>
          <w:sz w:val="20"/>
          <w:szCs w:val="20"/>
        </w:rPr>
      </w:pPr>
    </w:p>
    <w:p w:rsidR="002754E1" w:rsidRPr="00D85C51" w:rsidRDefault="002754E1" w:rsidP="00D75A38">
      <w:pPr>
        <w:pStyle w:val="BodyText"/>
        <w:spacing w:after="0"/>
        <w:outlineLvl w:val="0"/>
        <w:rPr>
          <w:rFonts w:ascii="Arial" w:hAnsi="Arial" w:cs="Arial"/>
          <w:b/>
          <w:color w:val="548DD4"/>
          <w:sz w:val="20"/>
          <w:szCs w:val="20"/>
        </w:rPr>
      </w:pPr>
      <w:r w:rsidRPr="00D85C51">
        <w:rPr>
          <w:rFonts w:ascii="Arial" w:hAnsi="Arial" w:cs="Arial"/>
          <w:b/>
          <w:color w:val="548DD4"/>
          <w:sz w:val="20"/>
          <w:szCs w:val="20"/>
        </w:rPr>
        <w:t>BENEFITS</w:t>
      </w:r>
    </w:p>
    <w:p w:rsidR="002754E1" w:rsidRDefault="002754E1" w:rsidP="00D75A38">
      <w:pPr>
        <w:pStyle w:val="BodyText"/>
        <w:spacing w:after="0"/>
        <w:rPr>
          <w:rFonts w:ascii="Arial" w:hAnsi="Arial" w:cs="Arial"/>
          <w:sz w:val="20"/>
          <w:szCs w:val="20"/>
        </w:rPr>
      </w:pPr>
      <w:r w:rsidRPr="00D97B78">
        <w:rPr>
          <w:rFonts w:ascii="Arial" w:hAnsi="Arial" w:cs="Arial"/>
          <w:sz w:val="20"/>
          <w:szCs w:val="20"/>
        </w:rPr>
        <w:t xml:space="preserve">When the project is complete, our neighborhood group will have successfully converted to the Model 60 integrated accounting system. </w:t>
      </w:r>
      <w:smartTag w:uri="urn:schemas-microsoft-com:office:smarttags" w:element="PersonName">
        <w:r w:rsidRPr="00D97B78">
          <w:rPr>
            <w:rFonts w:ascii="Arial" w:hAnsi="Arial" w:cs="Arial"/>
            <w:sz w:val="20"/>
            <w:szCs w:val="20"/>
          </w:rPr>
          <w:t>Benefits</w:t>
        </w:r>
      </w:smartTag>
      <w:r w:rsidRPr="00D97B78">
        <w:rPr>
          <w:rFonts w:ascii="Arial" w:hAnsi="Arial" w:cs="Arial"/>
          <w:sz w:val="20"/>
          <w:szCs w:val="20"/>
        </w:rPr>
        <w:t xml:space="preserve"> include timely, accurate accounting data, ease of data entry, and flexible reporting with a bridge to your gift and donor software.</w:t>
      </w:r>
    </w:p>
    <w:p w:rsidR="00D75A38" w:rsidRPr="00D97B78" w:rsidRDefault="00D75A38" w:rsidP="00D75A38">
      <w:pPr>
        <w:pStyle w:val="BodyText"/>
        <w:spacing w:after="0"/>
        <w:rPr>
          <w:rFonts w:ascii="Arial" w:hAnsi="Arial" w:cs="Arial"/>
          <w:sz w:val="20"/>
          <w:szCs w:val="20"/>
        </w:rPr>
      </w:pPr>
    </w:p>
    <w:p w:rsidR="002754E1" w:rsidRPr="00D85C51" w:rsidRDefault="002754E1" w:rsidP="00412C52">
      <w:pPr>
        <w:pStyle w:val="BodyText"/>
        <w:spacing w:after="0"/>
        <w:outlineLvl w:val="0"/>
        <w:rPr>
          <w:rFonts w:ascii="Arial" w:hAnsi="Arial" w:cs="Arial"/>
          <w:b/>
          <w:color w:val="548DD4"/>
          <w:sz w:val="20"/>
          <w:szCs w:val="20"/>
        </w:rPr>
      </w:pPr>
      <w:r w:rsidRPr="00D85C51">
        <w:rPr>
          <w:rFonts w:ascii="Arial" w:hAnsi="Arial" w:cs="Arial"/>
          <w:b/>
          <w:color w:val="548DD4"/>
          <w:sz w:val="20"/>
          <w:szCs w:val="20"/>
        </w:rPr>
        <w:t xml:space="preserve">SOFTWARE COSTS AND PROFESSIONAL </w:t>
      </w:r>
      <w:commentRangeStart w:id="2"/>
      <w:r w:rsidRPr="00D85C51">
        <w:rPr>
          <w:rFonts w:ascii="Arial" w:hAnsi="Arial" w:cs="Arial"/>
          <w:b/>
          <w:color w:val="548DD4"/>
          <w:sz w:val="20"/>
          <w:szCs w:val="20"/>
        </w:rPr>
        <w:t>FEES</w:t>
      </w:r>
      <w:commentRangeEnd w:id="2"/>
      <w:r w:rsidR="005B2E96">
        <w:rPr>
          <w:rStyle w:val="CommentReference"/>
        </w:rPr>
        <w:commentReference w:id="2"/>
      </w:r>
    </w:p>
    <w:p w:rsidR="002754E1" w:rsidRPr="00D97B78" w:rsidRDefault="002754E1" w:rsidP="00412C52">
      <w:pPr>
        <w:pStyle w:val="BodyText"/>
        <w:spacing w:after="0"/>
        <w:rPr>
          <w:rFonts w:ascii="Arial" w:hAnsi="Arial" w:cs="Arial"/>
          <w:sz w:val="20"/>
          <w:szCs w:val="20"/>
        </w:rPr>
      </w:pPr>
      <w:r w:rsidRPr="00D97B78">
        <w:rPr>
          <w:rFonts w:ascii="Arial" w:hAnsi="Arial" w:cs="Arial"/>
          <w:sz w:val="20"/>
          <w:szCs w:val="20"/>
        </w:rPr>
        <w:t>Software costs and fee estimates are summarized on the attached schedule. These fees are effective provided (a) your accounting records are in good order, and (b) a staff member can devote full time to the implementation process. Fees will be adjusted to actual accordingly. We will not incur additional hours without written prior approval. Our fee does not include modifications to the Model 60 software.</w:t>
      </w:r>
    </w:p>
    <w:p w:rsidR="002754E1" w:rsidRDefault="002754E1" w:rsidP="00412C52">
      <w:pPr>
        <w:pStyle w:val="BodyText"/>
        <w:spacing w:after="0"/>
        <w:rPr>
          <w:rFonts w:ascii="Arial" w:hAnsi="Arial" w:cs="Arial"/>
          <w:sz w:val="20"/>
          <w:szCs w:val="20"/>
        </w:rPr>
      </w:pPr>
      <w:r w:rsidRPr="00D97B78">
        <w:rPr>
          <w:rFonts w:ascii="Arial" w:hAnsi="Arial" w:cs="Arial"/>
          <w:sz w:val="20"/>
          <w:szCs w:val="20"/>
        </w:rPr>
        <w:t xml:space="preserve">Our terms are </w:t>
      </w:r>
      <w:del w:id="3" w:author="Rob Hoxie" w:date="2007-03-12T23:11:00Z">
        <w:r w:rsidRPr="00D97B78" w:rsidDel="005B2E96">
          <w:rPr>
            <w:rFonts w:ascii="Arial" w:hAnsi="Arial" w:cs="Arial"/>
            <w:sz w:val="20"/>
            <w:szCs w:val="20"/>
          </w:rPr>
          <w:delText>50%</w:delText>
        </w:r>
      </w:del>
      <w:ins w:id="4" w:author="Rob Hoxie" w:date="2007-03-12T23:11:00Z">
        <w:r w:rsidR="005B2E96">
          <w:rPr>
            <w:rFonts w:ascii="Arial" w:hAnsi="Arial" w:cs="Arial"/>
            <w:sz w:val="20"/>
            <w:szCs w:val="20"/>
          </w:rPr>
          <w:t>45%</w:t>
        </w:r>
      </w:ins>
      <w:r w:rsidRPr="00D97B78">
        <w:rPr>
          <w:rFonts w:ascii="Arial" w:hAnsi="Arial" w:cs="Arial"/>
          <w:sz w:val="20"/>
          <w:szCs w:val="20"/>
        </w:rPr>
        <w:t xml:space="preserve"> deposit on software costs before we begin. The balance for software costs is due upon installation (actual loading of the software). Our professional fees are billed weekly.</w:t>
      </w:r>
    </w:p>
    <w:p w:rsidR="00D75A38" w:rsidRPr="00D97B78" w:rsidRDefault="00D75A38" w:rsidP="00412C52">
      <w:pPr>
        <w:pStyle w:val="BodyText"/>
        <w:spacing w:after="0"/>
        <w:rPr>
          <w:rFonts w:ascii="Arial" w:hAnsi="Arial" w:cs="Arial"/>
          <w:sz w:val="20"/>
          <w:szCs w:val="20"/>
        </w:rPr>
      </w:pPr>
    </w:p>
    <w:p w:rsidR="002754E1" w:rsidRPr="00D85C51" w:rsidRDefault="002754E1" w:rsidP="00412C52">
      <w:pPr>
        <w:pStyle w:val="BodyText"/>
        <w:spacing w:after="0"/>
        <w:outlineLvl w:val="0"/>
        <w:rPr>
          <w:rFonts w:ascii="Arial" w:hAnsi="Arial" w:cs="Arial"/>
          <w:b/>
          <w:color w:val="548DD4"/>
          <w:sz w:val="20"/>
          <w:szCs w:val="20"/>
        </w:rPr>
      </w:pPr>
      <w:r w:rsidRPr="00D85C51">
        <w:rPr>
          <w:rFonts w:ascii="Arial" w:hAnsi="Arial" w:cs="Arial"/>
          <w:b/>
          <w:color w:val="548DD4"/>
          <w:sz w:val="20"/>
          <w:szCs w:val="20"/>
        </w:rPr>
        <w:t>CLOSING</w:t>
      </w:r>
    </w:p>
    <w:p w:rsidR="00272AE7" w:rsidRDefault="002754E1" w:rsidP="00412C52">
      <w:pPr>
        <w:pStyle w:val="BodyText"/>
        <w:spacing w:after="0"/>
        <w:rPr>
          <w:rFonts w:ascii="Arial" w:hAnsi="Arial" w:cs="Arial"/>
          <w:sz w:val="20"/>
          <w:szCs w:val="20"/>
        </w:rPr>
      </w:pPr>
      <w:r w:rsidRPr="00D97B78">
        <w:rPr>
          <w:rFonts w:ascii="Arial" w:hAnsi="Arial" w:cs="Arial"/>
          <w:sz w:val="20"/>
          <w:szCs w:val="20"/>
        </w:rPr>
        <w:t>We appreciate the opportunity to service your computer software needs. If you w</w:t>
      </w:r>
      <w:r w:rsidR="00EC3CB5" w:rsidRPr="00D97B78">
        <w:rPr>
          <w:rFonts w:ascii="Arial" w:hAnsi="Arial" w:cs="Arial"/>
          <w:sz w:val="20"/>
          <w:szCs w:val="20"/>
        </w:rPr>
        <w:t>ant</w:t>
      </w:r>
      <w:r w:rsidRPr="00D97B78">
        <w:rPr>
          <w:rFonts w:ascii="Arial" w:hAnsi="Arial" w:cs="Arial"/>
          <w:sz w:val="20"/>
          <w:szCs w:val="20"/>
        </w:rPr>
        <w:t xml:space="preserve"> to accept this proposal, please sign one copy and return it with a </w:t>
      </w:r>
      <w:del w:id="5" w:author="Rob Hoxie" w:date="2007-03-12T23:12:00Z">
        <w:r w:rsidRPr="00D97B78" w:rsidDel="005B2E96">
          <w:rPr>
            <w:rFonts w:ascii="Arial" w:hAnsi="Arial" w:cs="Arial"/>
            <w:sz w:val="20"/>
            <w:szCs w:val="20"/>
          </w:rPr>
          <w:delText>50%</w:delText>
        </w:r>
      </w:del>
      <w:ins w:id="6" w:author="Rob Hoxie" w:date="2007-03-12T23:12:00Z">
        <w:r w:rsidR="005B2E96">
          <w:rPr>
            <w:rFonts w:ascii="Arial" w:hAnsi="Arial" w:cs="Arial"/>
            <w:sz w:val="20"/>
            <w:szCs w:val="20"/>
          </w:rPr>
          <w:t>45%</w:t>
        </w:r>
      </w:ins>
      <w:r w:rsidRPr="00D97B78">
        <w:rPr>
          <w:rFonts w:ascii="Arial" w:hAnsi="Arial" w:cs="Arial"/>
          <w:sz w:val="20"/>
          <w:szCs w:val="20"/>
        </w:rPr>
        <w:t xml:space="preserve"> deposit of the software costs</w:t>
      </w:r>
      <w:r w:rsidR="00272AE7" w:rsidRPr="00D97B78">
        <w:rPr>
          <w:rFonts w:ascii="Arial" w:hAnsi="Arial" w:cs="Arial"/>
          <w:sz w:val="20"/>
          <w:szCs w:val="20"/>
        </w:rPr>
        <w:t>.</w:t>
      </w:r>
    </w:p>
    <w:p w:rsidR="00D75A38" w:rsidRPr="00D97B78" w:rsidRDefault="00D75A38" w:rsidP="00412C52">
      <w:pPr>
        <w:pStyle w:val="BodyText"/>
        <w:spacing w:after="0"/>
        <w:rPr>
          <w:rFonts w:ascii="Arial" w:hAnsi="Arial" w:cs="Arial"/>
          <w:sz w:val="20"/>
          <w:szCs w:val="20"/>
        </w:rPr>
      </w:pPr>
    </w:p>
    <w:p w:rsidR="00FD5F91" w:rsidRPr="00D97B78" w:rsidRDefault="00D27A70" w:rsidP="00412C52">
      <w:pPr>
        <w:pStyle w:val="Closing"/>
        <w:spacing w:after="0"/>
        <w:rPr>
          <w:rFonts w:ascii="Arial" w:hAnsi="Arial" w:cs="Arial"/>
          <w:sz w:val="20"/>
          <w:szCs w:val="20"/>
        </w:rPr>
      </w:pPr>
      <w:r w:rsidRPr="00D97B78">
        <w:rPr>
          <w:rFonts w:ascii="Arial" w:hAnsi="Arial" w:cs="Arial"/>
          <w:sz w:val="20"/>
          <w:szCs w:val="20"/>
        </w:rPr>
        <w:t>Sincerely,</w:t>
      </w:r>
    </w:p>
    <w:p w:rsidR="00FD5F91" w:rsidRPr="000B2FB6" w:rsidRDefault="00A26A58" w:rsidP="00412C52">
      <w:pPr>
        <w:pStyle w:val="Signature"/>
        <w:rPr>
          <w:rFonts w:ascii="Monotype Corsiva" w:hAnsi="Monotype Corsiva" w:cs="Arial"/>
          <w:sz w:val="24"/>
        </w:rPr>
      </w:pPr>
      <w:r>
        <w:rPr>
          <w:rFonts w:ascii="Arial" w:hAnsi="Arial" w:cs="Arial"/>
          <w:i/>
          <w:noProof/>
          <w:sz w:val="20"/>
          <w:szCs w:val="20"/>
        </w:rPr>
        <w:pict>
          <v:shapetype id="_x0000_t202" coordsize="21600,21600" o:spt="202" path="m,l,21600r21600,l21600,xe">
            <v:stroke joinstyle="miter"/>
            <v:path gradientshapeok="t" o:connecttype="rect"/>
          </v:shapetype>
          <v:shape id="_x0000_s1029" type="#_x0000_t202" style="position:absolute;margin-left:4in;margin-top:10.85pt;width:153pt;height:45pt;z-index:251657728">
            <v:textbox>
              <w:txbxContent>
                <w:p w:rsidR="00A26A58" w:rsidRDefault="00A26A58">
                  <w:r>
                    <w:t>This box for internal use only</w:t>
                  </w:r>
                </w:p>
              </w:txbxContent>
            </v:textbox>
          </v:shape>
        </w:pict>
      </w:r>
      <w:r w:rsidR="00A54F0A" w:rsidRPr="000B2FB6">
        <w:rPr>
          <w:rFonts w:ascii="Monotype Corsiva" w:hAnsi="Monotype Corsiva" w:cs="Arial"/>
          <w:sz w:val="24"/>
        </w:rPr>
        <w:t>John Smith</w:t>
      </w:r>
    </w:p>
    <w:p w:rsidR="00CF13D7" w:rsidRPr="000B2FB6" w:rsidRDefault="00A54F0A" w:rsidP="00412C52">
      <w:pPr>
        <w:pStyle w:val="Signature"/>
        <w:rPr>
          <w:rFonts w:ascii="Monotype Corsiva" w:hAnsi="Monotype Corsiva" w:cs="Arial"/>
          <w:sz w:val="24"/>
        </w:rPr>
      </w:pPr>
      <w:r w:rsidRPr="000B2FB6">
        <w:rPr>
          <w:rFonts w:ascii="Monotype Corsiva" w:hAnsi="Monotype Corsiva" w:cs="Arial"/>
          <w:sz w:val="24"/>
        </w:rPr>
        <w:t>Director, Global Sales</w:t>
      </w:r>
    </w:p>
    <w:p w:rsidR="00FD5F91" w:rsidRPr="00D97B78" w:rsidRDefault="00D27A70" w:rsidP="00412C52">
      <w:pPr>
        <w:pStyle w:val="ccEnclosure"/>
        <w:spacing w:before="0" w:after="0"/>
        <w:rPr>
          <w:rFonts w:ascii="Arial" w:hAnsi="Arial" w:cs="Arial"/>
          <w:sz w:val="20"/>
          <w:szCs w:val="20"/>
        </w:rPr>
      </w:pPr>
      <w:r w:rsidRPr="00D97B78">
        <w:rPr>
          <w:rFonts w:ascii="Arial" w:hAnsi="Arial" w:cs="Arial"/>
          <w:sz w:val="20"/>
          <w:szCs w:val="20"/>
        </w:rPr>
        <w:t>Enclosure</w:t>
      </w:r>
    </w:p>
    <w:p w:rsidR="002754E1" w:rsidRDefault="002754E1" w:rsidP="00412C52">
      <w:pPr>
        <w:pStyle w:val="ccEnclosure"/>
        <w:spacing w:before="0" w:after="0"/>
        <w:ind w:left="0" w:firstLine="0"/>
        <w:rPr>
          <w:rFonts w:ascii="Arial" w:hAnsi="Arial" w:cs="Arial"/>
          <w:sz w:val="20"/>
          <w:szCs w:val="20"/>
        </w:rPr>
      </w:pPr>
    </w:p>
    <w:p w:rsidR="00412C52" w:rsidRPr="00D97B78" w:rsidRDefault="00412C52" w:rsidP="00412C52">
      <w:pPr>
        <w:pStyle w:val="ccEnclosure"/>
        <w:spacing w:before="0" w:after="0"/>
        <w:ind w:left="0" w:firstLine="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4"/>
        <w:gridCol w:w="2936"/>
        <w:gridCol w:w="2936"/>
      </w:tblGrid>
      <w:tr w:rsidR="002754E1" w:rsidRPr="00D97B78">
        <w:tblPrEx>
          <w:tblCellMar>
            <w:top w:w="0" w:type="dxa"/>
            <w:bottom w:w="0" w:type="dxa"/>
          </w:tblCellMar>
        </w:tblPrEx>
        <w:trPr>
          <w:cantSplit/>
        </w:trPr>
        <w:tc>
          <w:tcPr>
            <w:tcW w:w="8856" w:type="dxa"/>
            <w:gridSpan w:val="3"/>
            <w:tcBorders>
              <w:top w:val="nil"/>
              <w:left w:val="nil"/>
              <w:bottom w:val="nil"/>
              <w:right w:val="nil"/>
            </w:tcBorders>
          </w:tcPr>
          <w:p w:rsidR="002754E1" w:rsidRPr="00D85C51" w:rsidRDefault="002754E1" w:rsidP="000442B1">
            <w:pPr>
              <w:pStyle w:val="Heading1"/>
              <w:rPr>
                <w:rFonts w:ascii="Arial" w:hAnsi="Arial" w:cs="Arial"/>
                <w:b/>
                <w:color w:val="548DD4"/>
                <w:sz w:val="20"/>
                <w:szCs w:val="20"/>
              </w:rPr>
            </w:pPr>
            <w:r w:rsidRPr="00D85C51">
              <w:rPr>
                <w:rFonts w:ascii="Arial" w:hAnsi="Arial" w:cs="Arial"/>
                <w:b/>
                <w:color w:val="548DD4"/>
                <w:sz w:val="20"/>
                <w:szCs w:val="20"/>
              </w:rPr>
              <w:t>RESPONSE</w:t>
            </w:r>
          </w:p>
          <w:p w:rsidR="002754E1" w:rsidRPr="00D97B78" w:rsidRDefault="002754E1" w:rsidP="00D97B78">
            <w:pPr>
              <w:pStyle w:val="BodyText"/>
              <w:rPr>
                <w:rFonts w:ascii="Arial" w:hAnsi="Arial" w:cs="Arial"/>
                <w:sz w:val="20"/>
                <w:szCs w:val="20"/>
              </w:rPr>
            </w:pPr>
            <w:r w:rsidRPr="00D97B78">
              <w:rPr>
                <w:rFonts w:ascii="Arial" w:hAnsi="Arial" w:cs="Arial"/>
                <w:sz w:val="20"/>
                <w:szCs w:val="20"/>
              </w:rPr>
              <w:t xml:space="preserve">This letter correctly sets forth the understanding of </w:t>
            </w:r>
            <w:r w:rsidR="00D97B78">
              <w:rPr>
                <w:rFonts w:ascii="Arial" w:hAnsi="Arial" w:cs="Arial"/>
                <w:sz w:val="20"/>
                <w:szCs w:val="20"/>
              </w:rPr>
              <w:t>our organization</w:t>
            </w:r>
            <w:r w:rsidRPr="00D97B78">
              <w:rPr>
                <w:rFonts w:ascii="Arial" w:hAnsi="Arial" w:cs="Arial"/>
                <w:sz w:val="20"/>
                <w:szCs w:val="20"/>
              </w:rPr>
              <w:t>.</w:t>
            </w:r>
          </w:p>
        </w:tc>
      </w:tr>
      <w:tr w:rsidR="002754E1" w:rsidRPr="00D97B78">
        <w:tblPrEx>
          <w:tblCellMar>
            <w:top w:w="0" w:type="dxa"/>
            <w:bottom w:w="0" w:type="dxa"/>
          </w:tblCellMar>
        </w:tblPrEx>
        <w:tc>
          <w:tcPr>
            <w:tcW w:w="2984" w:type="dxa"/>
            <w:tcBorders>
              <w:top w:val="nil"/>
              <w:left w:val="nil"/>
              <w:bottom w:val="single" w:sz="4" w:space="0" w:color="auto"/>
              <w:right w:val="nil"/>
            </w:tcBorders>
          </w:tcPr>
          <w:p w:rsidR="002754E1" w:rsidRPr="00D97B78" w:rsidRDefault="002754E1" w:rsidP="000442B1">
            <w:pPr>
              <w:pStyle w:val="Acceptanceline"/>
              <w:rPr>
                <w:rFonts w:ascii="Arial" w:hAnsi="Arial" w:cs="Arial"/>
                <w:sz w:val="20"/>
                <w:szCs w:val="20"/>
              </w:rPr>
            </w:pPr>
          </w:p>
        </w:tc>
        <w:tc>
          <w:tcPr>
            <w:tcW w:w="2936" w:type="dxa"/>
            <w:tcBorders>
              <w:top w:val="nil"/>
              <w:left w:val="nil"/>
              <w:bottom w:val="single" w:sz="4" w:space="0" w:color="auto"/>
              <w:right w:val="nil"/>
            </w:tcBorders>
          </w:tcPr>
          <w:p w:rsidR="002754E1" w:rsidRPr="00D97B78" w:rsidRDefault="002754E1" w:rsidP="000442B1">
            <w:pPr>
              <w:pStyle w:val="Acceptanceline"/>
              <w:rPr>
                <w:rFonts w:ascii="Arial" w:hAnsi="Arial" w:cs="Arial"/>
                <w:sz w:val="20"/>
                <w:szCs w:val="20"/>
              </w:rPr>
            </w:pPr>
          </w:p>
        </w:tc>
        <w:tc>
          <w:tcPr>
            <w:tcW w:w="2936" w:type="dxa"/>
            <w:tcBorders>
              <w:top w:val="nil"/>
              <w:left w:val="nil"/>
              <w:bottom w:val="single" w:sz="4" w:space="0" w:color="auto"/>
              <w:right w:val="nil"/>
            </w:tcBorders>
          </w:tcPr>
          <w:p w:rsidR="002754E1" w:rsidRPr="00D97B78" w:rsidRDefault="002754E1" w:rsidP="000442B1">
            <w:pPr>
              <w:pStyle w:val="Acceptanceline"/>
              <w:rPr>
                <w:rFonts w:ascii="Arial" w:hAnsi="Arial" w:cs="Arial"/>
                <w:sz w:val="20"/>
                <w:szCs w:val="20"/>
              </w:rPr>
            </w:pPr>
          </w:p>
        </w:tc>
      </w:tr>
      <w:tr w:rsidR="002754E1" w:rsidRPr="00D97B78">
        <w:tblPrEx>
          <w:tblCellMar>
            <w:top w:w="0" w:type="dxa"/>
            <w:bottom w:w="0" w:type="dxa"/>
          </w:tblCellMar>
        </w:tblPrEx>
        <w:tc>
          <w:tcPr>
            <w:tcW w:w="2984" w:type="dxa"/>
            <w:tcBorders>
              <w:top w:val="single" w:sz="4" w:space="0" w:color="auto"/>
              <w:left w:val="nil"/>
              <w:bottom w:val="nil"/>
              <w:right w:val="nil"/>
            </w:tcBorders>
          </w:tcPr>
          <w:p w:rsidR="002754E1" w:rsidRPr="00D97B78" w:rsidRDefault="002754E1" w:rsidP="000442B1">
            <w:pPr>
              <w:pStyle w:val="Heading1"/>
              <w:rPr>
                <w:rFonts w:ascii="Arial" w:hAnsi="Arial" w:cs="Arial"/>
                <w:sz w:val="20"/>
                <w:szCs w:val="20"/>
              </w:rPr>
            </w:pPr>
            <w:r w:rsidRPr="00D97B78">
              <w:rPr>
                <w:rFonts w:ascii="Arial" w:hAnsi="Arial" w:cs="Arial"/>
                <w:sz w:val="20"/>
                <w:szCs w:val="20"/>
              </w:rPr>
              <w:t>Accepted by</w:t>
            </w:r>
          </w:p>
        </w:tc>
        <w:tc>
          <w:tcPr>
            <w:tcW w:w="2936" w:type="dxa"/>
            <w:tcBorders>
              <w:top w:val="single" w:sz="4" w:space="0" w:color="auto"/>
              <w:left w:val="nil"/>
              <w:bottom w:val="nil"/>
              <w:right w:val="nil"/>
            </w:tcBorders>
          </w:tcPr>
          <w:p w:rsidR="002754E1" w:rsidRPr="00D97B78" w:rsidRDefault="002754E1" w:rsidP="000442B1">
            <w:pPr>
              <w:pStyle w:val="Heading1"/>
              <w:rPr>
                <w:rFonts w:ascii="Arial" w:hAnsi="Arial" w:cs="Arial"/>
                <w:sz w:val="20"/>
                <w:szCs w:val="20"/>
              </w:rPr>
            </w:pPr>
            <w:r w:rsidRPr="00D97B78">
              <w:rPr>
                <w:rFonts w:ascii="Arial" w:hAnsi="Arial" w:cs="Arial"/>
                <w:sz w:val="20"/>
                <w:szCs w:val="20"/>
              </w:rPr>
              <w:t>Title</w:t>
            </w:r>
          </w:p>
        </w:tc>
        <w:tc>
          <w:tcPr>
            <w:tcW w:w="2936" w:type="dxa"/>
            <w:tcBorders>
              <w:top w:val="single" w:sz="4" w:space="0" w:color="auto"/>
              <w:left w:val="nil"/>
              <w:bottom w:val="nil"/>
              <w:right w:val="nil"/>
            </w:tcBorders>
          </w:tcPr>
          <w:p w:rsidR="002754E1" w:rsidRPr="00D97B78" w:rsidRDefault="002754E1" w:rsidP="000442B1">
            <w:pPr>
              <w:pStyle w:val="Heading1"/>
              <w:rPr>
                <w:rFonts w:ascii="Arial" w:hAnsi="Arial" w:cs="Arial"/>
                <w:sz w:val="20"/>
                <w:szCs w:val="20"/>
              </w:rPr>
            </w:pPr>
            <w:r w:rsidRPr="00D97B78">
              <w:rPr>
                <w:rFonts w:ascii="Arial" w:hAnsi="Arial" w:cs="Arial"/>
                <w:sz w:val="20"/>
                <w:szCs w:val="20"/>
              </w:rPr>
              <w:t>Date</w:t>
            </w:r>
          </w:p>
        </w:tc>
      </w:tr>
    </w:tbl>
    <w:p w:rsidR="002754E1" w:rsidRDefault="002754E1" w:rsidP="002754E1"/>
    <w:p w:rsidR="002754E1" w:rsidRDefault="002754E1" w:rsidP="002754E1">
      <w:r>
        <w:br w:type="page"/>
      </w:r>
    </w:p>
    <w:tbl>
      <w:tblPr>
        <w:tblW w:w="73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4070"/>
        <w:gridCol w:w="3328"/>
      </w:tblGrid>
      <w:tr w:rsidR="002754E1" w:rsidTr="00D97B78">
        <w:tblPrEx>
          <w:tblCellMar>
            <w:top w:w="0" w:type="dxa"/>
            <w:bottom w:w="0" w:type="dxa"/>
          </w:tblCellMar>
        </w:tblPrEx>
        <w:trPr>
          <w:cantSplit/>
          <w:trHeight w:val="1097"/>
        </w:trPr>
        <w:tc>
          <w:tcPr>
            <w:tcW w:w="7398" w:type="dxa"/>
            <w:gridSpan w:val="2"/>
          </w:tcPr>
          <w:p w:rsidR="002754E1" w:rsidRPr="00D97B78" w:rsidRDefault="002754E1" w:rsidP="000442B1">
            <w:pPr>
              <w:pStyle w:val="Heading1"/>
              <w:rPr>
                <w:rFonts w:ascii="Arial" w:hAnsi="Arial" w:cs="Arial"/>
                <w:sz w:val="18"/>
                <w:szCs w:val="18"/>
              </w:rPr>
            </w:pPr>
            <w:r w:rsidRPr="00D97B78">
              <w:rPr>
                <w:rFonts w:ascii="Arial" w:hAnsi="Arial" w:cs="Arial"/>
                <w:sz w:val="18"/>
                <w:szCs w:val="18"/>
              </w:rPr>
              <w:br w:type="page"/>
            </w:r>
            <w:r w:rsidR="00A54F0A" w:rsidRPr="00D97B78">
              <w:rPr>
                <w:rFonts w:ascii="Arial" w:hAnsi="Arial" w:cs="Arial"/>
                <w:sz w:val="18"/>
                <w:szCs w:val="18"/>
              </w:rPr>
              <w:t>ACME Corporation</w:t>
            </w:r>
            <w:r w:rsidR="000442B1" w:rsidRPr="00D97B78">
              <w:rPr>
                <w:rFonts w:ascii="Arial" w:hAnsi="Arial" w:cs="Arial"/>
                <w:sz w:val="18"/>
                <w:szCs w:val="18"/>
              </w:rPr>
              <w:br/>
            </w:r>
            <w:r w:rsidR="00A54F0A" w:rsidRPr="00D97B78">
              <w:rPr>
                <w:rFonts w:ascii="Arial" w:hAnsi="Arial" w:cs="Arial"/>
                <w:sz w:val="18"/>
                <w:szCs w:val="18"/>
              </w:rPr>
              <w:t>123 Corporate Drive</w:t>
            </w:r>
            <w:r w:rsidR="000442B1" w:rsidRPr="00D97B78">
              <w:rPr>
                <w:rFonts w:ascii="Arial" w:hAnsi="Arial" w:cs="Arial"/>
                <w:sz w:val="18"/>
                <w:szCs w:val="18"/>
              </w:rPr>
              <w:br/>
            </w:r>
            <w:r w:rsidR="00A54F0A" w:rsidRPr="00D97B78">
              <w:rPr>
                <w:rFonts w:ascii="Arial" w:hAnsi="Arial" w:cs="Arial"/>
                <w:sz w:val="18"/>
                <w:szCs w:val="18"/>
              </w:rPr>
              <w:t>Milford</w:t>
            </w:r>
            <w:r w:rsidRPr="00D97B78">
              <w:rPr>
                <w:rFonts w:ascii="Arial" w:hAnsi="Arial" w:cs="Arial"/>
                <w:sz w:val="18"/>
                <w:szCs w:val="18"/>
              </w:rPr>
              <w:t xml:space="preserve">, </w:t>
            </w:r>
            <w:r w:rsidR="00A54F0A" w:rsidRPr="00D97B78">
              <w:rPr>
                <w:rFonts w:ascii="Arial" w:hAnsi="Arial" w:cs="Arial"/>
                <w:sz w:val="18"/>
                <w:szCs w:val="18"/>
              </w:rPr>
              <w:t>CT</w:t>
            </w:r>
            <w:r w:rsidRPr="00D97B78">
              <w:rPr>
                <w:rFonts w:ascii="Arial" w:hAnsi="Arial" w:cs="Arial"/>
                <w:sz w:val="18"/>
                <w:szCs w:val="18"/>
              </w:rPr>
              <w:t xml:space="preserve">  </w:t>
            </w:r>
            <w:r w:rsidR="00A54F0A" w:rsidRPr="00D97B78">
              <w:rPr>
                <w:rFonts w:ascii="Arial" w:hAnsi="Arial" w:cs="Arial"/>
                <w:sz w:val="18"/>
                <w:szCs w:val="18"/>
              </w:rPr>
              <w:t>06461</w:t>
            </w:r>
          </w:p>
          <w:p w:rsidR="002754E1" w:rsidRPr="00D97B78" w:rsidRDefault="002754E1" w:rsidP="005149CA">
            <w:pPr>
              <w:pStyle w:val="Heading2"/>
              <w:rPr>
                <w:rFonts w:ascii="Arial" w:hAnsi="Arial" w:cs="Arial"/>
                <w:b/>
                <w:sz w:val="18"/>
                <w:szCs w:val="18"/>
              </w:rPr>
            </w:pPr>
            <w:r w:rsidRPr="00D97B78">
              <w:rPr>
                <w:rFonts w:ascii="Arial" w:hAnsi="Arial" w:cs="Arial"/>
                <w:b/>
                <w:sz w:val="18"/>
                <w:szCs w:val="18"/>
              </w:rPr>
              <w:t>PROPOSAL</w:t>
            </w:r>
          </w:p>
        </w:tc>
      </w:tr>
      <w:tr w:rsidR="002754E1" w:rsidTr="00D97B78">
        <w:tblPrEx>
          <w:tblCellMar>
            <w:top w:w="0" w:type="dxa"/>
            <w:bottom w:w="0" w:type="dxa"/>
          </w:tblCellMar>
        </w:tblPrEx>
        <w:trPr>
          <w:trHeight w:val="669"/>
        </w:trPr>
        <w:tc>
          <w:tcPr>
            <w:tcW w:w="4070" w:type="dxa"/>
          </w:tcPr>
          <w:p w:rsidR="002754E1" w:rsidRPr="00D97B78" w:rsidRDefault="002754E1" w:rsidP="00681D6D">
            <w:pPr>
              <w:pStyle w:val="BodyText"/>
              <w:rPr>
                <w:rFonts w:ascii="Arial" w:hAnsi="Arial" w:cs="Arial"/>
                <w:sz w:val="18"/>
                <w:szCs w:val="18"/>
              </w:rPr>
            </w:pPr>
            <w:r w:rsidRPr="00D97B78">
              <w:rPr>
                <w:rFonts w:ascii="Arial" w:hAnsi="Arial" w:cs="Arial"/>
                <w:sz w:val="18"/>
                <w:szCs w:val="18"/>
              </w:rPr>
              <w:t>DATE:</w:t>
            </w:r>
            <w:r w:rsidR="00681D6D">
              <w:rPr>
                <w:rFonts w:ascii="Arial" w:hAnsi="Arial" w:cs="Arial"/>
                <w:sz w:val="18"/>
                <w:szCs w:val="18"/>
              </w:rPr>
              <w:t xml:space="preserve">  </w:t>
            </w:r>
            <w:r w:rsidR="005149CA" w:rsidRPr="00D97B78">
              <w:rPr>
                <w:rFonts w:ascii="Arial" w:hAnsi="Arial" w:cs="Arial"/>
                <w:sz w:val="18"/>
                <w:szCs w:val="18"/>
              </w:rPr>
              <w:fldChar w:fldCharType="begin"/>
            </w:r>
            <w:r w:rsidR="005149CA" w:rsidRPr="00D97B78">
              <w:rPr>
                <w:rFonts w:ascii="Arial" w:hAnsi="Arial" w:cs="Arial"/>
                <w:sz w:val="18"/>
                <w:szCs w:val="18"/>
              </w:rPr>
              <w:instrText xml:space="preserve"> DATE \@ "M/d/yyyy" </w:instrText>
            </w:r>
            <w:r w:rsidR="005149CA" w:rsidRPr="00D97B78">
              <w:rPr>
                <w:rFonts w:ascii="Arial" w:hAnsi="Arial" w:cs="Arial"/>
                <w:sz w:val="18"/>
                <w:szCs w:val="18"/>
              </w:rPr>
              <w:fldChar w:fldCharType="separate"/>
            </w:r>
            <w:ins w:id="7" w:author="Danny Tu" w:date="2009-04-17T14:37:00Z">
              <w:r w:rsidR="00AE2CC8">
                <w:rPr>
                  <w:rFonts w:ascii="Arial" w:hAnsi="Arial" w:cs="Arial"/>
                  <w:noProof/>
                  <w:sz w:val="18"/>
                  <w:szCs w:val="18"/>
                </w:rPr>
                <w:t>4/17/2009</w:t>
              </w:r>
            </w:ins>
            <w:del w:id="8" w:author="Danny Tu" w:date="2008-10-03T13:18:00Z">
              <w:r w:rsidR="00412C52" w:rsidDel="003D0065">
                <w:rPr>
                  <w:rFonts w:ascii="Arial" w:hAnsi="Arial" w:cs="Arial"/>
                  <w:noProof/>
                  <w:sz w:val="18"/>
                  <w:szCs w:val="18"/>
                </w:rPr>
                <w:delText>5/4/2007</w:delText>
              </w:r>
            </w:del>
            <w:r w:rsidR="005149CA" w:rsidRPr="00D97B78">
              <w:rPr>
                <w:rFonts w:ascii="Arial" w:hAnsi="Arial" w:cs="Arial"/>
                <w:sz w:val="18"/>
                <w:szCs w:val="18"/>
              </w:rPr>
              <w:fldChar w:fldCharType="end"/>
            </w:r>
          </w:p>
          <w:p w:rsidR="002754E1" w:rsidRPr="00D97B78" w:rsidRDefault="00266BA3" w:rsidP="000442B1">
            <w:pPr>
              <w:pStyle w:val="BodyText"/>
              <w:rPr>
                <w:rFonts w:ascii="Arial" w:hAnsi="Arial" w:cs="Arial"/>
                <w:sz w:val="18"/>
                <w:szCs w:val="18"/>
              </w:rPr>
            </w:pPr>
            <w:r w:rsidRPr="00D97B78">
              <w:rPr>
                <w:rFonts w:ascii="Arial" w:hAnsi="Arial" w:cs="Arial"/>
                <w:sz w:val="18"/>
                <w:szCs w:val="18"/>
              </w:rPr>
              <w:t>SOFTWARE:</w:t>
            </w:r>
            <w:r w:rsidR="00681D6D">
              <w:rPr>
                <w:rFonts w:ascii="Arial" w:hAnsi="Arial" w:cs="Arial"/>
                <w:sz w:val="18"/>
                <w:szCs w:val="18"/>
              </w:rPr>
              <w:t xml:space="preserve">  </w:t>
            </w:r>
            <w:r w:rsidR="002754E1" w:rsidRPr="00D97B78">
              <w:rPr>
                <w:rFonts w:ascii="Arial" w:hAnsi="Arial" w:cs="Arial"/>
                <w:sz w:val="18"/>
                <w:szCs w:val="18"/>
              </w:rPr>
              <w:t>Model 60</w:t>
            </w:r>
          </w:p>
        </w:tc>
        <w:tc>
          <w:tcPr>
            <w:tcW w:w="3328" w:type="dxa"/>
          </w:tcPr>
          <w:p w:rsidR="00681D6D" w:rsidRDefault="002754E1" w:rsidP="000442B1">
            <w:pPr>
              <w:pStyle w:val="BodyText"/>
              <w:rPr>
                <w:rFonts w:ascii="Arial" w:hAnsi="Arial" w:cs="Arial"/>
                <w:sz w:val="18"/>
                <w:szCs w:val="18"/>
              </w:rPr>
            </w:pPr>
            <w:r w:rsidRPr="00D97B78">
              <w:rPr>
                <w:rFonts w:ascii="Arial" w:hAnsi="Arial" w:cs="Arial"/>
                <w:sz w:val="18"/>
                <w:szCs w:val="18"/>
              </w:rPr>
              <w:t>TO:</w:t>
            </w:r>
            <w:r w:rsidRPr="00D97B78">
              <w:rPr>
                <w:rFonts w:ascii="Arial" w:hAnsi="Arial" w:cs="Arial"/>
                <w:sz w:val="18"/>
                <w:szCs w:val="18"/>
              </w:rPr>
              <w:tab/>
            </w:r>
          </w:p>
          <w:p w:rsidR="002754E1" w:rsidRPr="00D97B78" w:rsidRDefault="00A54F0A" w:rsidP="000442B1">
            <w:pPr>
              <w:pStyle w:val="BodyText"/>
              <w:rPr>
                <w:rFonts w:ascii="Arial" w:hAnsi="Arial" w:cs="Arial"/>
                <w:sz w:val="18"/>
                <w:szCs w:val="18"/>
              </w:rPr>
            </w:pPr>
            <w:r w:rsidRPr="00D97B78">
              <w:rPr>
                <w:rFonts w:ascii="Arial" w:hAnsi="Arial" w:cs="Arial"/>
                <w:sz w:val="18"/>
                <w:szCs w:val="18"/>
              </w:rPr>
              <w:t>Charles Jones</w:t>
            </w:r>
          </w:p>
        </w:tc>
      </w:tr>
      <w:tr w:rsidR="002754E1" w:rsidTr="00D97B78">
        <w:tblPrEx>
          <w:tblCellMar>
            <w:top w:w="0" w:type="dxa"/>
            <w:bottom w:w="0" w:type="dxa"/>
          </w:tblCellMar>
        </w:tblPrEx>
        <w:trPr>
          <w:cantSplit/>
          <w:trHeight w:val="1598"/>
        </w:trPr>
        <w:tc>
          <w:tcPr>
            <w:tcW w:w="7398" w:type="dxa"/>
            <w:gridSpan w:val="2"/>
          </w:tcPr>
          <w:p w:rsidR="002754E1" w:rsidRPr="00D97B78" w:rsidRDefault="002754E1" w:rsidP="000442B1">
            <w:pPr>
              <w:pStyle w:val="BodyText"/>
              <w:rPr>
                <w:rFonts w:ascii="Arial" w:hAnsi="Arial" w:cs="Arial"/>
                <w:sz w:val="18"/>
                <w:szCs w:val="18"/>
              </w:rPr>
            </w:pPr>
            <w:r w:rsidRPr="00D97B78">
              <w:rPr>
                <w:rFonts w:ascii="Arial" w:hAnsi="Arial" w:cs="Arial"/>
                <w:sz w:val="18"/>
                <w:szCs w:val="18"/>
              </w:rPr>
              <w:t>SOFTWARE COST:</w:t>
            </w:r>
          </w:p>
          <w:p w:rsidR="002754E1" w:rsidRPr="00D97B78" w:rsidRDefault="002754E1" w:rsidP="000442B1">
            <w:pPr>
              <w:pStyle w:val="Itemizedcosts"/>
              <w:rPr>
                <w:rFonts w:ascii="Arial" w:hAnsi="Arial" w:cs="Arial"/>
                <w:sz w:val="18"/>
                <w:szCs w:val="18"/>
              </w:rPr>
            </w:pPr>
            <w:r w:rsidRPr="00D97B78">
              <w:rPr>
                <w:rFonts w:ascii="Arial" w:hAnsi="Arial" w:cs="Arial"/>
                <w:sz w:val="18"/>
                <w:szCs w:val="18"/>
              </w:rPr>
              <w:t xml:space="preserve">Library Multi-Record </w:t>
            </w:r>
            <w:r w:rsidR="00EC3CB5" w:rsidRPr="00D97B78">
              <w:rPr>
                <w:rFonts w:ascii="Arial" w:hAnsi="Arial" w:cs="Arial"/>
                <w:sz w:val="18"/>
                <w:szCs w:val="18"/>
              </w:rPr>
              <w:t>I</w:t>
            </w:r>
            <w:r w:rsidRPr="00D97B78">
              <w:rPr>
                <w:rFonts w:ascii="Arial" w:hAnsi="Arial" w:cs="Arial"/>
                <w:sz w:val="18"/>
                <w:szCs w:val="18"/>
              </w:rPr>
              <w:t>ncluding Report Master</w:t>
            </w:r>
            <w:r w:rsidRPr="00D97B78">
              <w:rPr>
                <w:rFonts w:ascii="Arial" w:hAnsi="Arial" w:cs="Arial"/>
                <w:sz w:val="18"/>
                <w:szCs w:val="18"/>
              </w:rPr>
              <w:tab/>
              <w:t>$1,255</w:t>
            </w:r>
          </w:p>
          <w:p w:rsidR="002754E1" w:rsidRPr="00D97B78" w:rsidRDefault="002754E1" w:rsidP="000442B1">
            <w:pPr>
              <w:pStyle w:val="Itemizedcosts"/>
              <w:rPr>
                <w:rFonts w:ascii="Arial" w:hAnsi="Arial" w:cs="Arial"/>
                <w:sz w:val="18"/>
                <w:szCs w:val="18"/>
              </w:rPr>
            </w:pPr>
            <w:r w:rsidRPr="00D97B78">
              <w:rPr>
                <w:rFonts w:ascii="Arial" w:hAnsi="Arial" w:cs="Arial"/>
                <w:sz w:val="18"/>
                <w:szCs w:val="18"/>
              </w:rPr>
              <w:t>General Ledger</w:t>
            </w:r>
            <w:r w:rsidRPr="00D97B78">
              <w:rPr>
                <w:rFonts w:ascii="Arial" w:hAnsi="Arial" w:cs="Arial"/>
                <w:sz w:val="18"/>
                <w:szCs w:val="18"/>
              </w:rPr>
              <w:tab/>
              <w:t>850</w:t>
            </w:r>
          </w:p>
          <w:p w:rsidR="002754E1" w:rsidRPr="00D97B78" w:rsidRDefault="002754E1" w:rsidP="000442B1">
            <w:pPr>
              <w:pStyle w:val="Itemizedcosts"/>
              <w:rPr>
                <w:rFonts w:ascii="Arial" w:hAnsi="Arial" w:cs="Arial"/>
                <w:sz w:val="18"/>
                <w:szCs w:val="18"/>
              </w:rPr>
            </w:pPr>
            <w:r w:rsidRPr="00D97B78">
              <w:rPr>
                <w:rFonts w:ascii="Arial" w:hAnsi="Arial" w:cs="Arial"/>
                <w:sz w:val="18"/>
                <w:szCs w:val="18"/>
              </w:rPr>
              <w:t>Accounts Payable</w:t>
            </w:r>
            <w:r w:rsidRPr="00D97B78">
              <w:rPr>
                <w:rFonts w:ascii="Arial" w:hAnsi="Arial" w:cs="Arial"/>
                <w:sz w:val="18"/>
                <w:szCs w:val="18"/>
              </w:rPr>
              <w:tab/>
              <w:t>850</w:t>
            </w:r>
          </w:p>
          <w:p w:rsidR="002754E1" w:rsidRPr="00D97B78" w:rsidRDefault="002754E1" w:rsidP="000442B1">
            <w:pPr>
              <w:pStyle w:val="Itemizedcosts"/>
              <w:rPr>
                <w:rFonts w:ascii="Arial" w:hAnsi="Arial" w:cs="Arial"/>
                <w:sz w:val="18"/>
                <w:szCs w:val="18"/>
                <w:u w:val="single"/>
              </w:rPr>
            </w:pPr>
            <w:r w:rsidRPr="00D97B78">
              <w:rPr>
                <w:rFonts w:ascii="Arial" w:hAnsi="Arial" w:cs="Arial"/>
                <w:sz w:val="18"/>
                <w:szCs w:val="18"/>
              </w:rPr>
              <w:t>Import Master</w:t>
            </w:r>
            <w:r w:rsidRPr="00D97B78">
              <w:rPr>
                <w:rFonts w:ascii="Arial" w:hAnsi="Arial" w:cs="Arial"/>
                <w:sz w:val="18"/>
                <w:szCs w:val="18"/>
              </w:rPr>
              <w:tab/>
            </w:r>
            <w:commentRangeStart w:id="9"/>
            <w:r w:rsidRPr="00D97B78">
              <w:rPr>
                <w:rFonts w:ascii="Arial" w:hAnsi="Arial" w:cs="Arial"/>
                <w:sz w:val="18"/>
                <w:szCs w:val="18"/>
                <w:u w:val="single"/>
              </w:rPr>
              <w:t>645</w:t>
            </w:r>
            <w:commentRangeEnd w:id="9"/>
            <w:r w:rsidR="00A26A58">
              <w:rPr>
                <w:rStyle w:val="CommentReference"/>
              </w:rPr>
              <w:commentReference w:id="9"/>
            </w:r>
          </w:p>
          <w:p w:rsidR="002754E1" w:rsidRPr="00D97B78" w:rsidRDefault="002754E1" w:rsidP="000442B1">
            <w:pPr>
              <w:pStyle w:val="Itemizedcosts"/>
              <w:rPr>
                <w:rFonts w:ascii="Arial" w:hAnsi="Arial" w:cs="Arial"/>
                <w:sz w:val="18"/>
                <w:szCs w:val="18"/>
              </w:rPr>
            </w:pPr>
            <w:r w:rsidRPr="00D97B78">
              <w:rPr>
                <w:rFonts w:ascii="Arial" w:hAnsi="Arial" w:cs="Arial"/>
                <w:sz w:val="18"/>
                <w:szCs w:val="18"/>
              </w:rPr>
              <w:t>TOTAL SOFTWARE</w:t>
            </w:r>
            <w:r w:rsidRPr="00D97B78">
              <w:rPr>
                <w:rFonts w:ascii="Arial" w:hAnsi="Arial" w:cs="Arial"/>
                <w:sz w:val="18"/>
                <w:szCs w:val="18"/>
              </w:rPr>
              <w:tab/>
              <w:t>$3,600</w:t>
            </w:r>
          </w:p>
          <w:p w:rsidR="00266BA3" w:rsidRPr="00D97B78" w:rsidRDefault="00266BA3" w:rsidP="000442B1">
            <w:pPr>
              <w:pStyle w:val="Itemizedcosts"/>
              <w:rPr>
                <w:rFonts w:ascii="Arial" w:hAnsi="Arial" w:cs="Arial"/>
                <w:sz w:val="18"/>
                <w:szCs w:val="18"/>
              </w:rPr>
            </w:pPr>
          </w:p>
        </w:tc>
      </w:tr>
      <w:tr w:rsidR="002754E1" w:rsidTr="00D97B78">
        <w:tblPrEx>
          <w:tblCellMar>
            <w:top w:w="0" w:type="dxa"/>
            <w:bottom w:w="0" w:type="dxa"/>
          </w:tblCellMar>
        </w:tblPrEx>
        <w:trPr>
          <w:cantSplit/>
          <w:trHeight w:val="414"/>
        </w:trPr>
        <w:tc>
          <w:tcPr>
            <w:tcW w:w="7398" w:type="dxa"/>
            <w:gridSpan w:val="2"/>
          </w:tcPr>
          <w:p w:rsidR="002754E1" w:rsidRPr="00C71359" w:rsidRDefault="00C71359" w:rsidP="00C71359">
            <w:pPr>
              <w:pStyle w:val="Itemizedcosts"/>
              <w:ind w:left="0"/>
              <w:rPr>
                <w:rFonts w:ascii="Arial" w:hAnsi="Arial" w:cs="Arial"/>
                <w:b/>
                <w:sz w:val="18"/>
                <w:szCs w:val="18"/>
              </w:rPr>
            </w:pPr>
            <w:r w:rsidRPr="00C71359">
              <w:rPr>
                <w:rFonts w:ascii="Arial" w:hAnsi="Arial" w:cs="Arial"/>
                <w:b/>
                <w:sz w:val="18"/>
                <w:szCs w:val="18"/>
              </w:rPr>
              <w:t>Tasks</w:t>
            </w:r>
            <w:r>
              <w:rPr>
                <w:rFonts w:ascii="Arial" w:hAnsi="Arial" w:cs="Arial"/>
                <w:b/>
                <w:sz w:val="18"/>
                <w:szCs w:val="18"/>
              </w:rPr>
              <w:t xml:space="preserve"> / </w:t>
            </w:r>
            <w:r w:rsidRPr="00C71359">
              <w:rPr>
                <w:rFonts w:ascii="Arial" w:hAnsi="Arial" w:cs="Arial"/>
                <w:b/>
                <w:sz w:val="18"/>
                <w:szCs w:val="18"/>
              </w:rPr>
              <w:t>Hours</w:t>
            </w:r>
          </w:p>
        </w:tc>
      </w:tr>
      <w:tr w:rsidR="002754E1" w:rsidTr="00D75102">
        <w:tblPrEx>
          <w:tblCellMar>
            <w:top w:w="0" w:type="dxa"/>
            <w:bottom w:w="0" w:type="dxa"/>
          </w:tblCellMar>
        </w:tblPrEx>
        <w:trPr>
          <w:cantSplit/>
          <w:trHeight w:val="1182"/>
        </w:trPr>
        <w:tc>
          <w:tcPr>
            <w:tcW w:w="7398" w:type="dxa"/>
            <w:gridSpan w:val="2"/>
          </w:tcPr>
          <w:p w:rsidR="002754E1" w:rsidRPr="00D97B78" w:rsidRDefault="002754E1" w:rsidP="000442B1">
            <w:pPr>
              <w:pStyle w:val="Heading3"/>
              <w:rPr>
                <w:rFonts w:ascii="Arial" w:hAnsi="Arial" w:cs="Arial"/>
                <w:sz w:val="18"/>
                <w:szCs w:val="18"/>
              </w:rPr>
            </w:pPr>
            <w:r w:rsidRPr="00D97B78">
              <w:rPr>
                <w:rStyle w:val="BodyTextChar"/>
                <w:rFonts w:ascii="Arial" w:hAnsi="Arial" w:cs="Arial"/>
                <w:sz w:val="18"/>
                <w:szCs w:val="18"/>
              </w:rPr>
              <w:t>Installation Plan</w:t>
            </w:r>
            <w:r w:rsidRPr="00D97B78">
              <w:rPr>
                <w:rFonts w:ascii="Arial" w:hAnsi="Arial" w:cs="Arial"/>
                <w:sz w:val="18"/>
                <w:szCs w:val="18"/>
              </w:rPr>
              <w:tab/>
              <w:t>9</w:t>
            </w:r>
          </w:p>
          <w:p w:rsidR="002754E1" w:rsidRPr="00D97B78" w:rsidRDefault="002754E1" w:rsidP="000442B1">
            <w:pPr>
              <w:pStyle w:val="Itemizedcosts"/>
              <w:rPr>
                <w:rFonts w:ascii="Arial" w:hAnsi="Arial" w:cs="Arial"/>
                <w:sz w:val="18"/>
                <w:szCs w:val="18"/>
              </w:rPr>
            </w:pPr>
            <w:r w:rsidRPr="00D97B78">
              <w:rPr>
                <w:rFonts w:ascii="Arial" w:hAnsi="Arial" w:cs="Arial"/>
                <w:sz w:val="18"/>
                <w:szCs w:val="18"/>
              </w:rPr>
              <w:t>Identify Responsibilities</w:t>
            </w:r>
          </w:p>
          <w:p w:rsidR="002754E1" w:rsidRPr="00D97B78" w:rsidRDefault="002754E1" w:rsidP="000442B1">
            <w:pPr>
              <w:pStyle w:val="Itemizedcosts"/>
              <w:rPr>
                <w:rFonts w:ascii="Arial" w:hAnsi="Arial" w:cs="Arial"/>
                <w:sz w:val="18"/>
                <w:szCs w:val="18"/>
              </w:rPr>
            </w:pPr>
            <w:r w:rsidRPr="00D97B78">
              <w:rPr>
                <w:rFonts w:ascii="Arial" w:hAnsi="Arial" w:cs="Arial"/>
                <w:sz w:val="18"/>
                <w:szCs w:val="18"/>
              </w:rPr>
              <w:t>Establish Schedule</w:t>
            </w:r>
          </w:p>
          <w:p w:rsidR="002754E1" w:rsidRPr="00D97B78" w:rsidRDefault="002754E1" w:rsidP="00D75102">
            <w:pPr>
              <w:pStyle w:val="Itemizedcosts"/>
            </w:pPr>
            <w:r w:rsidRPr="00D97B78">
              <w:rPr>
                <w:rFonts w:ascii="Arial" w:hAnsi="Arial" w:cs="Arial"/>
                <w:sz w:val="18"/>
                <w:szCs w:val="18"/>
              </w:rPr>
              <w:t>Select Conversion Date</w:t>
            </w:r>
          </w:p>
        </w:tc>
      </w:tr>
      <w:tr w:rsidR="00D75102" w:rsidTr="00D75102">
        <w:tblPrEx>
          <w:tblCellMar>
            <w:top w:w="0" w:type="dxa"/>
            <w:bottom w:w="0" w:type="dxa"/>
          </w:tblCellMar>
        </w:tblPrEx>
        <w:trPr>
          <w:cantSplit/>
          <w:trHeight w:val="1353"/>
        </w:trPr>
        <w:tc>
          <w:tcPr>
            <w:tcW w:w="7398" w:type="dxa"/>
            <w:gridSpan w:val="2"/>
          </w:tcPr>
          <w:p w:rsidR="00D75102" w:rsidRPr="00D97B78" w:rsidRDefault="00D75102" w:rsidP="00D75102">
            <w:pPr>
              <w:pStyle w:val="Heading3"/>
              <w:rPr>
                <w:rFonts w:ascii="Arial" w:hAnsi="Arial" w:cs="Arial"/>
                <w:sz w:val="18"/>
                <w:szCs w:val="18"/>
              </w:rPr>
            </w:pPr>
            <w:r w:rsidRPr="00D97B78">
              <w:rPr>
                <w:rFonts w:ascii="Arial" w:hAnsi="Arial" w:cs="Arial"/>
                <w:sz w:val="18"/>
                <w:szCs w:val="18"/>
              </w:rPr>
              <w:t>Installation of Software</w:t>
            </w:r>
            <w:r w:rsidRPr="00D97B78">
              <w:rPr>
                <w:rFonts w:ascii="Arial" w:hAnsi="Arial" w:cs="Arial"/>
                <w:sz w:val="18"/>
                <w:szCs w:val="18"/>
              </w:rPr>
              <w:tab/>
              <w:t>5</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Install Model 60 Modules on Network</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Set Terminal ID's and Preferences</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Set Printers and Defaults</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Establish Security</w:t>
            </w:r>
          </w:p>
          <w:p w:rsidR="00D75102" w:rsidRPr="00D97B78" w:rsidRDefault="00D75102" w:rsidP="000442B1">
            <w:pPr>
              <w:pStyle w:val="Heading3"/>
              <w:rPr>
                <w:rStyle w:val="BodyTextChar"/>
                <w:rFonts w:ascii="Arial" w:hAnsi="Arial" w:cs="Arial"/>
                <w:sz w:val="18"/>
                <w:szCs w:val="18"/>
              </w:rPr>
            </w:pPr>
          </w:p>
        </w:tc>
      </w:tr>
      <w:tr w:rsidR="00D75102" w:rsidTr="00D75102">
        <w:tblPrEx>
          <w:tblCellMar>
            <w:top w:w="0" w:type="dxa"/>
            <w:bottom w:w="0" w:type="dxa"/>
          </w:tblCellMar>
        </w:tblPrEx>
        <w:trPr>
          <w:cantSplit/>
          <w:trHeight w:val="867"/>
        </w:trPr>
        <w:tc>
          <w:tcPr>
            <w:tcW w:w="7398" w:type="dxa"/>
            <w:gridSpan w:val="2"/>
          </w:tcPr>
          <w:p w:rsidR="00D75102" w:rsidRPr="00D97B78" w:rsidRDefault="00D75102" w:rsidP="00D75102">
            <w:pPr>
              <w:pStyle w:val="Heading3"/>
              <w:rPr>
                <w:rFonts w:ascii="Arial" w:hAnsi="Arial" w:cs="Arial"/>
                <w:sz w:val="18"/>
                <w:szCs w:val="18"/>
              </w:rPr>
            </w:pPr>
            <w:r w:rsidRPr="00D97B78">
              <w:rPr>
                <w:rFonts w:ascii="Arial" w:hAnsi="Arial" w:cs="Arial"/>
                <w:sz w:val="18"/>
                <w:szCs w:val="18"/>
              </w:rPr>
              <w:t>Implementation of Modules</w:t>
            </w:r>
            <w:r w:rsidRPr="00D97B78">
              <w:rPr>
                <w:rFonts w:ascii="Arial" w:hAnsi="Arial" w:cs="Arial"/>
                <w:sz w:val="18"/>
                <w:szCs w:val="18"/>
              </w:rPr>
              <w:tab/>
              <w:t>9</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Establish Parameter and Master Files</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GL, AP, and Custom Financial Statements</w:t>
            </w:r>
          </w:p>
          <w:p w:rsidR="00D75102" w:rsidRPr="00D97B78" w:rsidRDefault="00D75102" w:rsidP="000442B1">
            <w:pPr>
              <w:pStyle w:val="Heading3"/>
              <w:rPr>
                <w:rStyle w:val="BodyTextChar"/>
                <w:rFonts w:ascii="Arial" w:hAnsi="Arial" w:cs="Arial"/>
                <w:sz w:val="18"/>
                <w:szCs w:val="18"/>
              </w:rPr>
            </w:pPr>
          </w:p>
        </w:tc>
      </w:tr>
      <w:tr w:rsidR="00D75102" w:rsidTr="00D75102">
        <w:tblPrEx>
          <w:tblCellMar>
            <w:top w:w="0" w:type="dxa"/>
            <w:bottom w:w="0" w:type="dxa"/>
          </w:tblCellMar>
        </w:tblPrEx>
        <w:trPr>
          <w:cantSplit/>
          <w:trHeight w:val="1047"/>
        </w:trPr>
        <w:tc>
          <w:tcPr>
            <w:tcW w:w="7398" w:type="dxa"/>
            <w:gridSpan w:val="2"/>
          </w:tcPr>
          <w:p w:rsidR="00D75102" w:rsidRPr="00D97B78" w:rsidRDefault="00D75102" w:rsidP="00D75102">
            <w:pPr>
              <w:pStyle w:val="Heading3"/>
              <w:rPr>
                <w:rFonts w:ascii="Arial" w:hAnsi="Arial" w:cs="Arial"/>
                <w:sz w:val="18"/>
                <w:szCs w:val="18"/>
              </w:rPr>
            </w:pPr>
            <w:r w:rsidRPr="00D97B78">
              <w:rPr>
                <w:rFonts w:ascii="Arial" w:hAnsi="Arial" w:cs="Arial"/>
                <w:sz w:val="18"/>
                <w:szCs w:val="18"/>
              </w:rPr>
              <w:t>Training:  All Modules and Backup</w:t>
            </w:r>
            <w:r w:rsidRPr="00D97B78">
              <w:rPr>
                <w:rFonts w:ascii="Arial" w:hAnsi="Arial" w:cs="Arial"/>
                <w:sz w:val="18"/>
                <w:szCs w:val="18"/>
              </w:rPr>
              <w:tab/>
              <w:t>9</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Document Procedures</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Demonstrate Hands-On Entry Reporting</w:t>
            </w:r>
          </w:p>
          <w:p w:rsidR="00D75102" w:rsidRPr="00D97B78" w:rsidRDefault="00D75102" w:rsidP="000442B1">
            <w:pPr>
              <w:pStyle w:val="Heading3"/>
              <w:rPr>
                <w:rStyle w:val="BodyTextChar"/>
                <w:rFonts w:ascii="Arial" w:hAnsi="Arial" w:cs="Arial"/>
                <w:sz w:val="18"/>
                <w:szCs w:val="18"/>
              </w:rPr>
            </w:pPr>
          </w:p>
        </w:tc>
      </w:tr>
      <w:tr w:rsidR="00D75102" w:rsidTr="00D75102">
        <w:tblPrEx>
          <w:tblCellMar>
            <w:top w:w="0" w:type="dxa"/>
            <w:bottom w:w="0" w:type="dxa"/>
          </w:tblCellMar>
        </w:tblPrEx>
        <w:trPr>
          <w:cantSplit/>
          <w:trHeight w:val="237"/>
        </w:trPr>
        <w:tc>
          <w:tcPr>
            <w:tcW w:w="7398" w:type="dxa"/>
            <w:gridSpan w:val="2"/>
          </w:tcPr>
          <w:p w:rsidR="00D75102" w:rsidRPr="00D97B78" w:rsidRDefault="00D75102" w:rsidP="00D75102">
            <w:pPr>
              <w:pStyle w:val="Heading3"/>
              <w:rPr>
                <w:rFonts w:ascii="Arial" w:hAnsi="Arial" w:cs="Arial"/>
                <w:sz w:val="18"/>
                <w:szCs w:val="18"/>
              </w:rPr>
            </w:pPr>
            <w:r w:rsidRPr="00D97B78">
              <w:rPr>
                <w:rFonts w:ascii="Arial" w:hAnsi="Arial" w:cs="Arial"/>
                <w:sz w:val="18"/>
                <w:szCs w:val="18"/>
              </w:rPr>
              <w:t>Conversion</w:t>
            </w:r>
            <w:r w:rsidRPr="00D97B78">
              <w:rPr>
                <w:rFonts w:ascii="Arial" w:hAnsi="Arial" w:cs="Arial"/>
                <w:sz w:val="18"/>
                <w:szCs w:val="18"/>
              </w:rPr>
              <w:tab/>
              <w:t>9</w:t>
            </w:r>
          </w:p>
          <w:p w:rsidR="00D75102" w:rsidRPr="00D97B78" w:rsidRDefault="00D75102" w:rsidP="00D75102">
            <w:pPr>
              <w:pStyle w:val="Itemizedcosts"/>
              <w:rPr>
                <w:rFonts w:ascii="Arial" w:hAnsi="Arial" w:cs="Arial"/>
                <w:sz w:val="18"/>
                <w:szCs w:val="18"/>
              </w:rPr>
            </w:pPr>
            <w:r w:rsidRPr="00D97B78">
              <w:rPr>
                <w:rFonts w:ascii="Arial" w:hAnsi="Arial" w:cs="Arial"/>
                <w:sz w:val="18"/>
                <w:szCs w:val="18"/>
              </w:rPr>
              <w:t>Define Conversion Tasks and Methods</w:t>
            </w:r>
          </w:p>
          <w:p w:rsidR="00D75102" w:rsidRPr="00D97B78" w:rsidRDefault="00D75102" w:rsidP="000442B1">
            <w:pPr>
              <w:pStyle w:val="Heading3"/>
              <w:rPr>
                <w:rStyle w:val="BodyTextChar"/>
                <w:rFonts w:ascii="Arial" w:hAnsi="Arial" w:cs="Arial"/>
                <w:sz w:val="18"/>
                <w:szCs w:val="18"/>
              </w:rPr>
            </w:pPr>
          </w:p>
        </w:tc>
      </w:tr>
      <w:tr w:rsidR="00D75102" w:rsidTr="00D75102">
        <w:tblPrEx>
          <w:tblCellMar>
            <w:top w:w="0" w:type="dxa"/>
            <w:bottom w:w="0" w:type="dxa"/>
          </w:tblCellMar>
        </w:tblPrEx>
        <w:trPr>
          <w:cantSplit/>
          <w:trHeight w:val="318"/>
        </w:trPr>
        <w:tc>
          <w:tcPr>
            <w:tcW w:w="7398" w:type="dxa"/>
            <w:gridSpan w:val="2"/>
          </w:tcPr>
          <w:p w:rsidR="00D75102" w:rsidRPr="00D97B78" w:rsidRDefault="00D75102" w:rsidP="00D75102">
            <w:pPr>
              <w:pStyle w:val="Heading3"/>
              <w:rPr>
                <w:rFonts w:ascii="Arial" w:hAnsi="Arial" w:cs="Arial"/>
                <w:sz w:val="18"/>
                <w:szCs w:val="18"/>
              </w:rPr>
            </w:pPr>
            <w:r w:rsidRPr="00D97B78">
              <w:rPr>
                <w:rFonts w:ascii="Arial" w:hAnsi="Arial" w:cs="Arial"/>
                <w:sz w:val="18"/>
                <w:szCs w:val="18"/>
              </w:rPr>
              <w:t>Build Import from Wile Research and Coyot, Ltd.</w:t>
            </w:r>
            <w:r w:rsidRPr="00D97B78">
              <w:rPr>
                <w:rFonts w:ascii="Arial" w:hAnsi="Arial" w:cs="Arial"/>
                <w:sz w:val="18"/>
                <w:szCs w:val="18"/>
              </w:rPr>
              <w:tab/>
              <w:t>18</w:t>
            </w:r>
          </w:p>
        </w:tc>
      </w:tr>
      <w:tr w:rsidR="002754E1" w:rsidTr="00D97B78">
        <w:tblPrEx>
          <w:tblCellMar>
            <w:top w:w="0" w:type="dxa"/>
            <w:bottom w:w="0" w:type="dxa"/>
          </w:tblCellMar>
        </w:tblPrEx>
        <w:trPr>
          <w:cantSplit/>
          <w:trHeight w:val="588"/>
        </w:trPr>
        <w:tc>
          <w:tcPr>
            <w:tcW w:w="7398" w:type="dxa"/>
            <w:gridSpan w:val="2"/>
          </w:tcPr>
          <w:p w:rsidR="002754E1" w:rsidRPr="00D97B78" w:rsidRDefault="002754E1" w:rsidP="000442B1">
            <w:pPr>
              <w:pStyle w:val="Heading3"/>
              <w:rPr>
                <w:rFonts w:ascii="Arial" w:hAnsi="Arial" w:cs="Arial"/>
                <w:sz w:val="18"/>
                <w:szCs w:val="18"/>
              </w:rPr>
            </w:pPr>
            <w:r w:rsidRPr="00D97B78">
              <w:rPr>
                <w:rFonts w:ascii="Arial" w:hAnsi="Arial" w:cs="Arial"/>
                <w:sz w:val="18"/>
                <w:szCs w:val="18"/>
              </w:rPr>
              <w:lastRenderedPageBreak/>
              <w:t xml:space="preserve">Coordinate </w:t>
            </w:r>
            <w:r w:rsidR="00EC3CB5" w:rsidRPr="00D97B78">
              <w:rPr>
                <w:rFonts w:ascii="Arial" w:hAnsi="Arial" w:cs="Arial"/>
                <w:sz w:val="18"/>
                <w:szCs w:val="18"/>
              </w:rPr>
              <w:t>B</w:t>
            </w:r>
            <w:r w:rsidRPr="00D97B78">
              <w:rPr>
                <w:rFonts w:ascii="Arial" w:hAnsi="Arial" w:cs="Arial"/>
                <w:sz w:val="18"/>
                <w:szCs w:val="18"/>
              </w:rPr>
              <w:t xml:space="preserve">ridge from </w:t>
            </w:r>
            <w:r w:rsidR="00A54F0A" w:rsidRPr="00D97B78">
              <w:rPr>
                <w:rFonts w:ascii="Arial" w:hAnsi="Arial" w:cs="Arial"/>
                <w:sz w:val="18"/>
                <w:szCs w:val="18"/>
              </w:rPr>
              <w:t>Wile</w:t>
            </w:r>
            <w:r w:rsidRPr="00D97B78">
              <w:rPr>
                <w:rFonts w:ascii="Arial" w:hAnsi="Arial" w:cs="Arial"/>
                <w:sz w:val="18"/>
                <w:szCs w:val="18"/>
              </w:rPr>
              <w:t xml:space="preserve"> Research and</w:t>
            </w:r>
            <w:r w:rsidR="000442B1" w:rsidRPr="00D97B78">
              <w:rPr>
                <w:rFonts w:ascii="Arial" w:hAnsi="Arial" w:cs="Arial"/>
                <w:sz w:val="18"/>
                <w:szCs w:val="18"/>
              </w:rPr>
              <w:t xml:space="preserve"> </w:t>
            </w:r>
            <w:r w:rsidR="00A54F0A" w:rsidRPr="00D97B78">
              <w:rPr>
                <w:rFonts w:ascii="Arial" w:hAnsi="Arial" w:cs="Arial"/>
                <w:sz w:val="18"/>
                <w:szCs w:val="18"/>
              </w:rPr>
              <w:t>Coyot</w:t>
            </w:r>
            <w:r w:rsidRPr="00D97B78">
              <w:rPr>
                <w:rFonts w:ascii="Arial" w:hAnsi="Arial" w:cs="Arial"/>
                <w:sz w:val="18"/>
                <w:szCs w:val="18"/>
              </w:rPr>
              <w:t>, Ltd</w:t>
            </w:r>
            <w:r w:rsidR="00E97D2A">
              <w:rPr>
                <w:rFonts w:ascii="Arial" w:hAnsi="Arial" w:cs="Arial"/>
                <w:sz w:val="18"/>
                <w:szCs w:val="18"/>
              </w:rPr>
              <w:t>.</w:t>
            </w:r>
            <w:r w:rsidRPr="00D97B78">
              <w:rPr>
                <w:rFonts w:ascii="Arial" w:hAnsi="Arial" w:cs="Arial"/>
                <w:sz w:val="18"/>
                <w:szCs w:val="18"/>
              </w:rPr>
              <w:tab/>
              <w:t>18</w:t>
            </w:r>
          </w:p>
          <w:p w:rsidR="002754E1" w:rsidRPr="00D97B78" w:rsidRDefault="002754E1" w:rsidP="006E69B4">
            <w:pPr>
              <w:pStyle w:val="Totals"/>
              <w:ind w:left="0"/>
              <w:rPr>
                <w:rFonts w:ascii="Arial" w:hAnsi="Arial" w:cs="Arial"/>
                <w:sz w:val="18"/>
                <w:szCs w:val="18"/>
              </w:rPr>
            </w:pPr>
          </w:p>
        </w:tc>
      </w:tr>
      <w:tr w:rsidR="006E69B4" w:rsidTr="00D97B78">
        <w:tblPrEx>
          <w:tblCellMar>
            <w:top w:w="0" w:type="dxa"/>
            <w:bottom w:w="0" w:type="dxa"/>
          </w:tblCellMar>
        </w:tblPrEx>
        <w:trPr>
          <w:cantSplit/>
          <w:trHeight w:val="588"/>
        </w:trPr>
        <w:tc>
          <w:tcPr>
            <w:tcW w:w="7398" w:type="dxa"/>
            <w:gridSpan w:val="2"/>
          </w:tcPr>
          <w:p w:rsidR="006E69B4" w:rsidRPr="006E69B4" w:rsidRDefault="006E69B4" w:rsidP="006E69B4">
            <w:pPr>
              <w:pStyle w:val="Totals"/>
              <w:ind w:left="0"/>
              <w:rPr>
                <w:rFonts w:ascii="Arial" w:hAnsi="Arial" w:cs="Arial"/>
                <w:b/>
                <w:sz w:val="18"/>
                <w:szCs w:val="18"/>
              </w:rPr>
            </w:pPr>
            <w:r w:rsidRPr="006E69B4">
              <w:rPr>
                <w:rFonts w:ascii="Arial" w:hAnsi="Arial" w:cs="Arial"/>
                <w:b/>
                <w:sz w:val="18"/>
                <w:szCs w:val="18"/>
              </w:rPr>
              <w:t>TOTAL HOURS</w:t>
            </w:r>
            <w:r w:rsidRPr="006E69B4">
              <w:rPr>
                <w:rStyle w:val="FootnoteReference"/>
                <w:rFonts w:ascii="Arial" w:hAnsi="Arial" w:cs="Arial"/>
                <w:b/>
                <w:sz w:val="18"/>
                <w:szCs w:val="18"/>
              </w:rPr>
              <w:footnoteReference w:id="2"/>
            </w:r>
            <w:r w:rsidRPr="006E69B4">
              <w:rPr>
                <w:rFonts w:ascii="Arial" w:hAnsi="Arial" w:cs="Arial"/>
                <w:b/>
                <w:sz w:val="18"/>
                <w:szCs w:val="18"/>
              </w:rPr>
              <w:tab/>
              <w:t>77</w:t>
            </w:r>
          </w:p>
          <w:p w:rsidR="006E69B4" w:rsidRPr="00D97B78" w:rsidRDefault="006E69B4" w:rsidP="006E69B4">
            <w:pPr>
              <w:pStyle w:val="Heading3"/>
              <w:rPr>
                <w:rFonts w:ascii="Arial" w:hAnsi="Arial" w:cs="Arial"/>
                <w:sz w:val="18"/>
                <w:szCs w:val="18"/>
              </w:rPr>
            </w:pPr>
            <w:r w:rsidRPr="006E69B4">
              <w:rPr>
                <w:rFonts w:ascii="Arial" w:hAnsi="Arial" w:cs="Arial"/>
                <w:b/>
                <w:sz w:val="18"/>
                <w:szCs w:val="18"/>
              </w:rPr>
              <w:t>TOTAL FEES</w:t>
            </w:r>
            <w:r w:rsidRPr="006E69B4">
              <w:rPr>
                <w:rFonts w:ascii="Arial" w:hAnsi="Arial" w:cs="Arial"/>
                <w:b/>
                <w:sz w:val="18"/>
                <w:szCs w:val="18"/>
              </w:rPr>
              <w:tab/>
              <w:t>$6,930</w:t>
            </w:r>
          </w:p>
        </w:tc>
      </w:tr>
    </w:tbl>
    <w:p w:rsidR="002754E1" w:rsidRDefault="002754E1" w:rsidP="002754E1"/>
    <w:sectPr w:rsidR="002754E1" w:rsidSect="007535AB">
      <w:headerReference w:type="even" r:id="rId12"/>
      <w:headerReference w:type="default" r:id="rId13"/>
      <w:footerReference w:type="default" r:id="rId14"/>
      <w:headerReference w:type="first" r:id="rId15"/>
      <w:footerReference w:type="first" r:id="rId16"/>
      <w:pgSz w:w="12240" w:h="15840" w:code="1"/>
      <w:pgMar w:top="1440" w:right="1710" w:bottom="900" w:left="180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Rob Hoxie" w:date="2007-03-12T23:12:00Z" w:initials="REH">
    <w:p w:rsidR="005B2E96" w:rsidRDefault="005B2E96">
      <w:pPr>
        <w:pStyle w:val="CommentText"/>
      </w:pPr>
      <w:r>
        <w:rPr>
          <w:rStyle w:val="CommentReference"/>
        </w:rPr>
        <w:annotationRef/>
      </w:r>
      <w:r>
        <w:t>Note the 10% off deposit below</w:t>
      </w:r>
    </w:p>
  </w:comment>
  <w:comment w:id="9" w:author="Rob Hoxie" w:date="2007-03-12T23:10:00Z" w:initials="REH">
    <w:p w:rsidR="00A26A58" w:rsidRDefault="00A26A58">
      <w:pPr>
        <w:pStyle w:val="CommentText"/>
      </w:pPr>
      <w:r>
        <w:rPr>
          <w:rStyle w:val="CommentReference"/>
        </w:rPr>
        <w:annotationRef/>
      </w:r>
      <w:r>
        <w:t>Charlie as discussed, I’m looking into dropping this figure.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D54" w:rsidRDefault="002E5D54">
      <w:r>
        <w:separator/>
      </w:r>
    </w:p>
  </w:endnote>
  <w:endnote w:type="continuationSeparator" w:id="1">
    <w:p w:rsidR="002E5D54" w:rsidRDefault="002E5D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506" w:rsidRDefault="00DE5506" w:rsidP="00DE5506">
    <w:pPr>
      <w:pStyle w:val="Footer"/>
      <w:jc w:val="center"/>
    </w:pPr>
    <w:r>
      <w:t xml:space="preserve">Page </w:t>
    </w:r>
    <w:fldSimple w:instr=" PAGE ">
      <w:r w:rsidR="00AE2CC8">
        <w:rPr>
          <w:noProof/>
        </w:rPr>
        <w:t>2</w:t>
      </w:r>
    </w:fldSimple>
    <w:r>
      <w:t xml:space="preserve"> of </w:t>
    </w:r>
    <w:fldSimple w:instr=" NUMPAGES ">
      <w:r w:rsidR="00AE2CC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C72" w:rsidRDefault="00DE5506" w:rsidP="00DE5506">
    <w:pPr>
      <w:pStyle w:val="Footer"/>
      <w:jc w:val="center"/>
    </w:pPr>
    <w:r>
      <w:t xml:space="preserve">Page </w:t>
    </w:r>
    <w:fldSimple w:instr=" PAGE ">
      <w:r w:rsidR="00AE2CC8">
        <w:rPr>
          <w:noProof/>
        </w:rPr>
        <w:t>1</w:t>
      </w:r>
    </w:fldSimple>
    <w:r>
      <w:t xml:space="preserve"> of </w:t>
    </w:r>
    <w:fldSimple w:instr=" NUMPAGES ">
      <w:r w:rsidR="00AE2CC8">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D54" w:rsidRDefault="002E5D54">
      <w:r>
        <w:separator/>
      </w:r>
    </w:p>
  </w:footnote>
  <w:footnote w:type="continuationSeparator" w:id="1">
    <w:p w:rsidR="002E5D54" w:rsidRDefault="002E5D54">
      <w:r>
        <w:continuationSeparator/>
      </w:r>
    </w:p>
  </w:footnote>
  <w:footnote w:id="2">
    <w:p w:rsidR="006E69B4" w:rsidRDefault="006E69B4" w:rsidP="006E69B4">
      <w:pPr>
        <w:pStyle w:val="FootnoteText"/>
      </w:pPr>
      <w:r>
        <w:rPr>
          <w:rStyle w:val="FootnoteReference"/>
        </w:rPr>
        <w:footnoteRef/>
      </w:r>
      <w:r>
        <w:t xml:space="preserve"> </w:t>
      </w:r>
      <w:r w:rsidRPr="00A26A58">
        <w:rPr>
          <w:color w:val="FF0000"/>
        </w:rPr>
        <w:t>NOTE:</w:t>
      </w:r>
      <w:r>
        <w:t xml:space="preserve"> Estimate only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C72" w:rsidRDefault="00045C7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27.45pt;height:87.9pt;rotation:315;z-index:-251658752;mso-position-horizontal:center;mso-position-horizontal-relative:margin;mso-position-vertical:center;mso-position-vertical-relative:margin" o:allowincell="f" fillcolor="#0cf" stroked="f">
          <v:fill opacity=".5"/>
          <v:textpath style="font-family:&quot;Times New Roman&quot;;font-size:1pt" string="CONFIDENTIAL"/>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C72" w:rsidRDefault="00045C7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27.45pt;height:87.9pt;rotation:315;z-index:-251657728;mso-position-horizontal:center;mso-position-horizontal-relative:margin;mso-position-vertical:center;mso-position-vertical-relative:margin" o:allowincell="f" fillcolor="#0cf" stroked="f">
          <v:fill opacity=".5"/>
          <v:textpath style="font-family:&quot;Times New Roman&quot;;font-size:1pt" string="CONFIDENTIAL"/>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C72" w:rsidRDefault="00045C7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27.45pt;height:87.9pt;rotation:315;z-index:-251659776;mso-position-horizontal:center;mso-position-horizontal-relative:margin;mso-position-vertical:center;mso-position-vertical-relative:margin" o:allowincell="f" fillcolor="#0cf" stroked="f">
          <v:fill opacity=".5"/>
          <v:textpath style="font-family:&quot;Times New Roman&quot;;font-size:1pt" string="CONFIDENTIAL"/>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036E646"/>
    <w:lvl w:ilvl="0">
      <w:start w:val="1"/>
      <w:numFmt w:val="decimal"/>
      <w:lvlText w:val="%1."/>
      <w:lvlJc w:val="left"/>
      <w:pPr>
        <w:tabs>
          <w:tab w:val="num" w:pos="1800"/>
        </w:tabs>
        <w:ind w:left="1800" w:hanging="360"/>
      </w:pPr>
    </w:lvl>
  </w:abstractNum>
  <w:abstractNum w:abstractNumId="1">
    <w:nsid w:val="FFFFFF7D"/>
    <w:multiLevelType w:val="singleLevel"/>
    <w:tmpl w:val="682858B6"/>
    <w:lvl w:ilvl="0">
      <w:start w:val="1"/>
      <w:numFmt w:val="decimal"/>
      <w:lvlText w:val="%1."/>
      <w:lvlJc w:val="left"/>
      <w:pPr>
        <w:tabs>
          <w:tab w:val="num" w:pos="1440"/>
        </w:tabs>
        <w:ind w:left="1440" w:hanging="360"/>
      </w:pPr>
    </w:lvl>
  </w:abstractNum>
  <w:abstractNum w:abstractNumId="2">
    <w:nsid w:val="FFFFFF7E"/>
    <w:multiLevelType w:val="singleLevel"/>
    <w:tmpl w:val="E0525614"/>
    <w:lvl w:ilvl="0">
      <w:start w:val="1"/>
      <w:numFmt w:val="decimal"/>
      <w:lvlText w:val="%1."/>
      <w:lvlJc w:val="left"/>
      <w:pPr>
        <w:tabs>
          <w:tab w:val="num" w:pos="1080"/>
        </w:tabs>
        <w:ind w:left="1080" w:hanging="360"/>
      </w:pPr>
    </w:lvl>
  </w:abstractNum>
  <w:abstractNum w:abstractNumId="3">
    <w:nsid w:val="FFFFFF7F"/>
    <w:multiLevelType w:val="singleLevel"/>
    <w:tmpl w:val="0FF447DA"/>
    <w:lvl w:ilvl="0">
      <w:start w:val="1"/>
      <w:numFmt w:val="decimal"/>
      <w:lvlText w:val="%1."/>
      <w:lvlJc w:val="left"/>
      <w:pPr>
        <w:tabs>
          <w:tab w:val="num" w:pos="720"/>
        </w:tabs>
        <w:ind w:left="720" w:hanging="360"/>
      </w:pPr>
    </w:lvl>
  </w:abstractNum>
  <w:abstractNum w:abstractNumId="4">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00489D4"/>
    <w:lvl w:ilvl="0">
      <w:start w:val="1"/>
      <w:numFmt w:val="decimal"/>
      <w:lvlText w:val="%1."/>
      <w:lvlJc w:val="left"/>
      <w:pPr>
        <w:tabs>
          <w:tab w:val="num" w:pos="360"/>
        </w:tabs>
        <w:ind w:left="360" w:hanging="360"/>
      </w:pPr>
    </w:lvl>
  </w:abstractNum>
  <w:abstractNum w:abstractNumId="9">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abstractNum w:abstractNumId="10">
    <w:nsid w:val="0707563C"/>
    <w:multiLevelType w:val="hybridMultilevel"/>
    <w:tmpl w:val="0E08BF66"/>
    <w:lvl w:ilvl="0" w:tplc="B4FA68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A44684"/>
    <w:multiLevelType w:val="hybridMultilevel"/>
    <w:tmpl w:val="F864C6F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7243CF"/>
    <w:multiLevelType w:val="hybridMultilevel"/>
    <w:tmpl w:val="F30229A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DD4F32"/>
    <w:multiLevelType w:val="hybridMultilevel"/>
    <w:tmpl w:val="685AB98C"/>
    <w:lvl w:ilvl="0" w:tplc="AF028F12">
      <w:start w:val="1"/>
      <w:numFmt w:val="decimal"/>
      <w:pStyle w:val="BodyTextNumbered"/>
      <w:lvlText w:val="%1."/>
      <w:lvlJc w:val="left"/>
      <w:pPr>
        <w:tabs>
          <w:tab w:val="num" w:pos="720"/>
        </w:tabs>
        <w:ind w:left="720" w:hanging="360"/>
      </w:pPr>
    </w:lvl>
    <w:lvl w:ilvl="1" w:tplc="D7709F52">
      <w:start w:val="1"/>
      <w:numFmt w:val="lowerLetter"/>
      <w:pStyle w:val="BodyTextNumbered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1E42A23"/>
    <w:multiLevelType w:val="hybridMultilevel"/>
    <w:tmpl w:val="6E6A482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D0355D"/>
    <w:multiLevelType w:val="hybridMultilevel"/>
    <w:tmpl w:val="4E8A6B2C"/>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7A42451"/>
    <w:multiLevelType w:val="hybridMultilevel"/>
    <w:tmpl w:val="E7A41EE6"/>
    <w:lvl w:ilvl="0" w:tplc="2A56AAFC">
      <w:start w:val="3"/>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2"/>
  </w:num>
  <w:num w:numId="14">
    <w:abstractNumId w:val="16"/>
  </w:num>
  <w:num w:numId="15">
    <w:abstractNumId w:val="14"/>
  </w:num>
  <w:num w:numId="16">
    <w:abstractNumId w:val="10"/>
  </w:num>
  <w:num w:numId="17">
    <w:abstractNumId w:val="13"/>
  </w:num>
  <w:num w:numId="18">
    <w:abstractNumId w:val="1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trackRevisions/>
  <w:defaultTabStop w:val="720"/>
  <w:noPunctuationKerning/>
  <w:characterSpacingControl w:val="doNotCompress"/>
  <w:hdrShapeDefaults>
    <o:shapedefaults v:ext="edit" spidmax="3074">
      <o:colormenu v:ext="edit" strokecolor="none" extrusioncolor="none"/>
    </o:shapedefaults>
    <o:shapelayout v:ext="edit">
      <o:idmap v:ext="edit" data="2"/>
    </o:shapelayout>
  </w:hdrShapeDefaults>
  <w:footnotePr>
    <w:footnote w:id="0"/>
    <w:footnote w:id="1"/>
  </w:footnotePr>
  <w:endnotePr>
    <w:endnote w:id="0"/>
    <w:endnote w:id="1"/>
  </w:endnotePr>
  <w:compat/>
  <w:rsids>
    <w:rsidRoot w:val="00297F93"/>
    <w:rsid w:val="000442B1"/>
    <w:rsid w:val="00045C72"/>
    <w:rsid w:val="000B2FB6"/>
    <w:rsid w:val="000B7DA8"/>
    <w:rsid w:val="000C56D0"/>
    <w:rsid w:val="000E600B"/>
    <w:rsid w:val="000F2F1D"/>
    <w:rsid w:val="0013733D"/>
    <w:rsid w:val="00165240"/>
    <w:rsid w:val="001915B6"/>
    <w:rsid w:val="001B0EB0"/>
    <w:rsid w:val="001C39C4"/>
    <w:rsid w:val="001C3B37"/>
    <w:rsid w:val="001D185A"/>
    <w:rsid w:val="001E0FFE"/>
    <w:rsid w:val="00204EBD"/>
    <w:rsid w:val="0021430B"/>
    <w:rsid w:val="00255735"/>
    <w:rsid w:val="00266BA3"/>
    <w:rsid w:val="00267CC0"/>
    <w:rsid w:val="00272AE7"/>
    <w:rsid w:val="002754E1"/>
    <w:rsid w:val="00297F93"/>
    <w:rsid w:val="002E5D54"/>
    <w:rsid w:val="002F341B"/>
    <w:rsid w:val="00333A3F"/>
    <w:rsid w:val="00363932"/>
    <w:rsid w:val="003A65CF"/>
    <w:rsid w:val="003D0065"/>
    <w:rsid w:val="003E63E3"/>
    <w:rsid w:val="004029BF"/>
    <w:rsid w:val="00412C52"/>
    <w:rsid w:val="00422D2C"/>
    <w:rsid w:val="00452DEA"/>
    <w:rsid w:val="004B5B67"/>
    <w:rsid w:val="004E12D1"/>
    <w:rsid w:val="005149CA"/>
    <w:rsid w:val="00517A98"/>
    <w:rsid w:val="00530AAD"/>
    <w:rsid w:val="00575B10"/>
    <w:rsid w:val="005B2344"/>
    <w:rsid w:val="005B2E96"/>
    <w:rsid w:val="005F4F00"/>
    <w:rsid w:val="0061751D"/>
    <w:rsid w:val="006308D8"/>
    <w:rsid w:val="00643A94"/>
    <w:rsid w:val="00650B2F"/>
    <w:rsid w:val="00681D6D"/>
    <w:rsid w:val="00682D98"/>
    <w:rsid w:val="006E69B4"/>
    <w:rsid w:val="006F02C2"/>
    <w:rsid w:val="00707222"/>
    <w:rsid w:val="007334AD"/>
    <w:rsid w:val="007347D7"/>
    <w:rsid w:val="00744147"/>
    <w:rsid w:val="007535AB"/>
    <w:rsid w:val="00767097"/>
    <w:rsid w:val="007834BF"/>
    <w:rsid w:val="007C2960"/>
    <w:rsid w:val="007D03C5"/>
    <w:rsid w:val="007F303E"/>
    <w:rsid w:val="00852CDA"/>
    <w:rsid w:val="00866DD7"/>
    <w:rsid w:val="00876FF3"/>
    <w:rsid w:val="008C0A78"/>
    <w:rsid w:val="008D1BD9"/>
    <w:rsid w:val="008E468F"/>
    <w:rsid w:val="00920E0A"/>
    <w:rsid w:val="009321DF"/>
    <w:rsid w:val="00956F81"/>
    <w:rsid w:val="00981E11"/>
    <w:rsid w:val="009A462A"/>
    <w:rsid w:val="009D6180"/>
    <w:rsid w:val="009E1724"/>
    <w:rsid w:val="009F2F6E"/>
    <w:rsid w:val="009F34DD"/>
    <w:rsid w:val="00A26A58"/>
    <w:rsid w:val="00A46190"/>
    <w:rsid w:val="00A54F0A"/>
    <w:rsid w:val="00A56CE6"/>
    <w:rsid w:val="00AE27A5"/>
    <w:rsid w:val="00AE2CC8"/>
    <w:rsid w:val="00B26817"/>
    <w:rsid w:val="00B36BAB"/>
    <w:rsid w:val="00B644B2"/>
    <w:rsid w:val="00B7642D"/>
    <w:rsid w:val="00B76823"/>
    <w:rsid w:val="00BD0BBB"/>
    <w:rsid w:val="00BD4B80"/>
    <w:rsid w:val="00BE716D"/>
    <w:rsid w:val="00C712F5"/>
    <w:rsid w:val="00C71359"/>
    <w:rsid w:val="00C833FF"/>
    <w:rsid w:val="00C95324"/>
    <w:rsid w:val="00CC2ADC"/>
    <w:rsid w:val="00CD2800"/>
    <w:rsid w:val="00CE0DF7"/>
    <w:rsid w:val="00CE2C65"/>
    <w:rsid w:val="00CF13D7"/>
    <w:rsid w:val="00D12537"/>
    <w:rsid w:val="00D12684"/>
    <w:rsid w:val="00D27A70"/>
    <w:rsid w:val="00D42CAF"/>
    <w:rsid w:val="00D461C2"/>
    <w:rsid w:val="00D75102"/>
    <w:rsid w:val="00D75A38"/>
    <w:rsid w:val="00D85C51"/>
    <w:rsid w:val="00D97B78"/>
    <w:rsid w:val="00DE5506"/>
    <w:rsid w:val="00DE6DBC"/>
    <w:rsid w:val="00DE7E1D"/>
    <w:rsid w:val="00DF186F"/>
    <w:rsid w:val="00E97D2A"/>
    <w:rsid w:val="00EA5EAF"/>
    <w:rsid w:val="00EC3CB5"/>
    <w:rsid w:val="00F07C74"/>
    <w:rsid w:val="00F3684C"/>
    <w:rsid w:val="00FD0588"/>
    <w:rsid w:val="00FD5F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colormenu v:ext="edit" strokecolor="none"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BA3"/>
    <w:rPr>
      <w:sz w:val="22"/>
      <w:szCs w:val="24"/>
    </w:rPr>
  </w:style>
  <w:style w:type="paragraph" w:styleId="Heading1">
    <w:name w:val="heading 1"/>
    <w:basedOn w:val="Normal"/>
    <w:next w:val="Normal"/>
    <w:qFormat/>
    <w:rsid w:val="000442B1"/>
    <w:pPr>
      <w:spacing w:after="240"/>
      <w:jc w:val="center"/>
      <w:outlineLvl w:val="0"/>
    </w:pPr>
  </w:style>
  <w:style w:type="paragraph" w:styleId="Heading2">
    <w:name w:val="heading 2"/>
    <w:basedOn w:val="Heading1"/>
    <w:next w:val="Normal"/>
    <w:qFormat/>
    <w:rsid w:val="000442B1"/>
    <w:pPr>
      <w:outlineLvl w:val="1"/>
    </w:pPr>
    <w:rPr>
      <w:spacing w:val="50"/>
      <w:szCs w:val="20"/>
    </w:rPr>
  </w:style>
  <w:style w:type="paragraph" w:styleId="Heading3">
    <w:name w:val="heading 3"/>
    <w:basedOn w:val="Normal"/>
    <w:next w:val="Normal"/>
    <w:link w:val="Heading3Char"/>
    <w:qFormat/>
    <w:rsid w:val="000442B1"/>
    <w:pPr>
      <w:tabs>
        <w:tab w:val="right" w:pos="7200"/>
      </w:tabs>
      <w:spacing w:after="120"/>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link w:val="BodyTextChar"/>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rsid w:val="00CF13D7"/>
    <w:pPr>
      <w:tabs>
        <w:tab w:val="center" w:pos="4320"/>
        <w:tab w:val="right" w:pos="8640"/>
      </w:tabs>
    </w:pPr>
  </w:style>
  <w:style w:type="character" w:styleId="PageNumber">
    <w:name w:val="page number"/>
    <w:basedOn w:val="DefaultParagraphFont"/>
    <w:rsid w:val="000B7DA8"/>
  </w:style>
  <w:style w:type="paragraph" w:customStyle="1" w:styleId="BodyTextNumbered">
    <w:name w:val="Body Text Numbered"/>
    <w:basedOn w:val="BodyText"/>
    <w:rsid w:val="002754E1"/>
    <w:pPr>
      <w:numPr>
        <w:numId w:val="17"/>
      </w:numPr>
    </w:pPr>
  </w:style>
  <w:style w:type="paragraph" w:customStyle="1" w:styleId="BodyTextNumberedlevel2">
    <w:name w:val="Body Text Numbered level 2"/>
    <w:basedOn w:val="BodyTextNumbered"/>
    <w:rsid w:val="002754E1"/>
    <w:pPr>
      <w:numPr>
        <w:ilvl w:val="1"/>
      </w:numPr>
      <w:tabs>
        <w:tab w:val="clear" w:pos="1440"/>
        <w:tab w:val="num" w:pos="1080"/>
      </w:tabs>
      <w:ind w:left="1080"/>
    </w:pPr>
  </w:style>
  <w:style w:type="paragraph" w:customStyle="1" w:styleId="Acceptanceline">
    <w:name w:val="Acceptance line"/>
    <w:basedOn w:val="Normal"/>
    <w:rsid w:val="000442B1"/>
    <w:pPr>
      <w:spacing w:before="400"/>
    </w:pPr>
  </w:style>
  <w:style w:type="paragraph" w:customStyle="1" w:styleId="Itemizedcosts">
    <w:name w:val="Itemized costs"/>
    <w:basedOn w:val="Normal"/>
    <w:rsid w:val="000442B1"/>
    <w:pPr>
      <w:tabs>
        <w:tab w:val="right" w:pos="7200"/>
      </w:tabs>
      <w:spacing w:after="60"/>
      <w:ind w:left="720"/>
    </w:pPr>
  </w:style>
  <w:style w:type="character" w:customStyle="1" w:styleId="BodyTextChar">
    <w:name w:val="Body Text Char"/>
    <w:basedOn w:val="DefaultParagraphFont"/>
    <w:link w:val="BodyText"/>
    <w:rsid w:val="000442B1"/>
    <w:rPr>
      <w:szCs w:val="24"/>
      <w:lang w:val="en-US" w:eastAsia="en-US" w:bidi="ar-SA"/>
    </w:rPr>
  </w:style>
  <w:style w:type="character" w:customStyle="1" w:styleId="Heading3Char">
    <w:name w:val="Heading 3 Char"/>
    <w:basedOn w:val="DefaultParagraphFont"/>
    <w:link w:val="Heading3"/>
    <w:rsid w:val="000442B1"/>
    <w:rPr>
      <w:szCs w:val="24"/>
      <w:lang w:val="en-US" w:eastAsia="en-US" w:bidi="ar-SA"/>
    </w:rPr>
  </w:style>
  <w:style w:type="paragraph" w:customStyle="1" w:styleId="Totals">
    <w:name w:val="Totals"/>
    <w:basedOn w:val="Normal"/>
    <w:rsid w:val="000442B1"/>
    <w:pPr>
      <w:tabs>
        <w:tab w:val="right" w:pos="7200"/>
      </w:tabs>
      <w:spacing w:before="120" w:after="120"/>
      <w:ind w:left="1440"/>
    </w:pPr>
  </w:style>
  <w:style w:type="paragraph" w:styleId="DocumentMap">
    <w:name w:val="Document Map"/>
    <w:basedOn w:val="Normal"/>
    <w:semiHidden/>
    <w:rsid w:val="00297F93"/>
    <w:pPr>
      <w:shd w:val="clear" w:color="auto" w:fill="000080"/>
    </w:pPr>
    <w:rPr>
      <w:rFonts w:ascii="Tahoma" w:hAnsi="Tahoma" w:cs="Tahoma"/>
      <w:sz w:val="20"/>
      <w:szCs w:val="20"/>
    </w:rPr>
  </w:style>
  <w:style w:type="paragraph" w:styleId="FootnoteText">
    <w:name w:val="footnote text"/>
    <w:basedOn w:val="Normal"/>
    <w:semiHidden/>
    <w:rsid w:val="00A26A58"/>
    <w:rPr>
      <w:sz w:val="20"/>
      <w:szCs w:val="20"/>
    </w:rPr>
  </w:style>
  <w:style w:type="character" w:styleId="FootnoteReference">
    <w:name w:val="footnote reference"/>
    <w:basedOn w:val="DefaultParagraphFont"/>
    <w:semiHidden/>
    <w:rsid w:val="00A26A58"/>
    <w:rPr>
      <w:vertAlign w:val="superscript"/>
    </w:rPr>
  </w:style>
  <w:style w:type="character" w:styleId="CommentReference">
    <w:name w:val="annotation reference"/>
    <w:basedOn w:val="DefaultParagraphFont"/>
    <w:semiHidden/>
    <w:rsid w:val="00A26A58"/>
    <w:rPr>
      <w:sz w:val="16"/>
      <w:szCs w:val="16"/>
    </w:rPr>
  </w:style>
  <w:style w:type="paragraph" w:styleId="CommentText">
    <w:name w:val="annotation text"/>
    <w:basedOn w:val="Normal"/>
    <w:semiHidden/>
    <w:rsid w:val="00A26A58"/>
    <w:rPr>
      <w:sz w:val="20"/>
      <w:szCs w:val="20"/>
    </w:rPr>
  </w:style>
  <w:style w:type="paragraph" w:styleId="CommentSubject">
    <w:name w:val="annotation subject"/>
    <w:basedOn w:val="CommentText"/>
    <w:next w:val="CommentText"/>
    <w:semiHidden/>
    <w:rsid w:val="00A26A58"/>
    <w:rPr>
      <w:b/>
      <w:bCs/>
    </w:rPr>
  </w:style>
  <w:style w:type="paragraph" w:styleId="Revision">
    <w:name w:val="Revision"/>
    <w:hidden/>
    <w:uiPriority w:val="99"/>
    <w:semiHidden/>
    <w:rsid w:val="00D75A38"/>
    <w:rPr>
      <w:sz w:val="2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STEVEK~1\LOCALS~1\Temp\TCD147.tmp\Proposal%20with%20cover%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E8E5E4DC175469F1F454A4B0F847C" ma:contentTypeVersion="0" ma:contentTypeDescription="Create a new document." ma:contentTypeScope="" ma:versionID="de683a71a5125242923423d56bbe8c0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5EF4161-E345-427B-94A2-BE1A8968F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430AB84-5818-449B-AEDF-F0601A34302C}">
  <ds:schemaRefs>
    <ds:schemaRef ds:uri="http://schemas.microsoft.com/sharepoint/v3/contenttype/forms"/>
  </ds:schemaRefs>
</ds:datastoreItem>
</file>

<file path=customXml/itemProps3.xml><?xml version="1.0" encoding="utf-8"?>
<ds:datastoreItem xmlns:ds="http://schemas.openxmlformats.org/officeDocument/2006/customXml" ds:itemID="{933C1B4D-9BF0-453E-9D7A-3B0F7E3F1B8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Proposal with cover letter.dot</Template>
  <TotalTime>0</TotalTime>
  <Pages>4</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Manager/>
  <Company>Round Lake Publishing</Company>
  <LinksUpToDate>false</LinksUpToDate>
  <CharactersWithSpaces>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steve kradas</dc:creator>
  <cp:keywords/>
  <dc:description/>
  <cp:lastModifiedBy>Danny Tu</cp:lastModifiedBy>
  <cp:revision>2</cp:revision>
  <cp:lastPrinted>2002-01-24T21:21:00Z</cp:lastPrinted>
  <dcterms:created xsi:type="dcterms:W3CDTF">2009-04-17T18:37:00Z</dcterms:created>
  <dcterms:modified xsi:type="dcterms:W3CDTF">2009-04-17T18:37:00Z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TC010185501033</vt:lpwstr>
  </property>
</Properties>
</file>